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fontTable0.xml" ContentType="application/vnd.openxmlformats-officedocument.wordprocessingml.fontTa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F15945" w14:textId="41E64A15" w:rsidR="00A65E95" w:rsidRDefault="00BF272D">
      <w:pPr>
        <w:spacing w:line="303" w:lineRule="exact"/>
        <w:ind w:left="144" w:right="3672"/>
        <w:textAlignment w:val="baseline"/>
        <w:rPr>
          <w:rFonts w:ascii="Arial" w:eastAsia="Arial" w:hAnsi="Arial"/>
          <w:color w:val="000000"/>
          <w:sz w:val="21"/>
        </w:rPr>
      </w:pPr>
      <w:r>
        <w:rPr>
          <w:noProof/>
        </w:rPr>
        <mc:AlternateContent>
          <mc:Choice Requires="wps">
            <w:drawing>
              <wp:anchor distT="0" distB="0" distL="0" distR="0" simplePos="0" relativeHeight="251644416" behindDoc="1" locked="0" layoutInCell="1" allowOverlap="1" wp14:anchorId="1640EE0A" wp14:editId="0847B48D">
                <wp:simplePos x="0" y="0"/>
                <wp:positionH relativeFrom="page">
                  <wp:posOffset>3315970</wp:posOffset>
                </wp:positionH>
                <wp:positionV relativeFrom="page">
                  <wp:posOffset>10007600</wp:posOffset>
                </wp:positionV>
                <wp:extent cx="713740" cy="156210"/>
                <wp:effectExtent l="0" t="0" r="0" b="0"/>
                <wp:wrapSquare wrapText="bothSides"/>
                <wp:docPr id="27" name="_x0000_s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40EE0A" id="_x0000_t202" coordsize="21600,21600" o:spt="202" path="m,l,21600r21600,l21600,xe">
                <v:stroke joinstyle="miter"/>
                <v:path gradientshapeok="t" o:connecttype="rect"/>
              </v:shapetype>
              <v:shape id="_x0000_s0" o:spid="_x0000_s1026" type="#_x0000_t202" style="position:absolute;left:0;text-align:left;margin-left:261.1pt;margin-top:788pt;width:56.2pt;height:12.3pt;z-index:-2516720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" filled="f" stroked="f">
                <v:textbox inset="0,0,0,0">
                  <w:txbxContent>
                    <w:p w14:paraId="7C83603C" w14:textId="77777777" w:rsidR="00A65E95" w:rsidRDefault="00BF272D">
                      <w:pPr>
                        <w:spacing w:before="6" w:line="232" w:lineRule="exact"/>
                        <w:textAlignment w:val="baseline"/>
                        <w:rPr>
                          <w:rFonts w:ascii="Arial" w:eastAsia="Arial" w:hAnsi="Arial"/>
                          <w:color w:val="000000"/>
                          <w:spacing w:val="-15"/>
                          <w:sz w:val="21"/>
                        </w:rPr>
                      </w:pPr>
                      <w:r>
                        <w:rPr>
                          <w:rFonts w:ascii="Arial" w:eastAsia="Arial" w:hAnsi="Arial"/>
                          <w:color w:val="000000"/>
                          <w:spacing w:val="-15"/>
                          <w:sz w:val="21"/>
                        </w:rPr>
                        <w:t>Page 1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2BFA5F78" w14:textId="77777777" w:rsidR="00A65E95" w:rsidRDefault="00BF272D">
      <w:pPr>
        <w:spacing w:before="501" w:line="451" w:lineRule="exact"/>
        <w:ind w:left="144"/>
        <w:textAlignment w:val="baseline"/>
        <w:rPr>
          <w:rFonts w:ascii="Arial" w:eastAsia="Arial" w:hAnsi="Arial"/>
          <w:b/>
          <w:i/>
          <w:color w:val="000000"/>
          <w:spacing w:val="-3"/>
          <w:sz w:val="40"/>
        </w:rPr>
      </w:pPr>
      <w:r>
        <w:rPr>
          <w:rFonts w:ascii="Arial" w:eastAsia="Arial" w:hAnsi="Arial"/>
          <w:b/>
          <w:i/>
          <w:color w:val="000000"/>
          <w:spacing w:val="-3"/>
          <w:sz w:val="40"/>
        </w:rPr>
        <w:t>STCP19-3 Issue 008 Operational Notification &amp;</w:t>
      </w:r>
    </w:p>
    <w:p w14:paraId="3F2D494C" w14:textId="77777777" w:rsidR="00A65E95" w:rsidRDefault="00BF272D">
      <w:pPr>
        <w:spacing w:line="451" w:lineRule="exact"/>
        <w:ind w:left="144"/>
        <w:textAlignment w:val="baseline"/>
        <w:rPr>
          <w:rFonts w:ascii="Arial" w:eastAsia="Arial" w:hAnsi="Arial"/>
          <w:b/>
          <w:i/>
          <w:color w:val="000000"/>
          <w:spacing w:val="-2"/>
          <w:sz w:val="40"/>
        </w:rPr>
      </w:pPr>
      <w:r>
        <w:rPr>
          <w:rFonts w:ascii="Arial" w:eastAsia="Arial" w:hAnsi="Arial"/>
          <w:b/>
          <w:i/>
          <w:color w:val="000000"/>
          <w:spacing w:val="-2"/>
          <w:sz w:val="40"/>
        </w:rPr>
        <w:t>Compliance Testing</w:t>
      </w:r>
    </w:p>
    <w:p w14:paraId="4761C61F" w14:textId="77777777" w:rsidR="00A65E95" w:rsidRDefault="00BF272D">
      <w:pPr>
        <w:spacing w:before="456" w:after="462" w:line="281" w:lineRule="exact"/>
        <w:ind w:left="144"/>
        <w:textAlignment w:val="baseline"/>
        <w:rPr>
          <w:rFonts w:ascii="Arial" w:eastAsia="Arial" w:hAnsi="Arial"/>
          <w:b/>
          <w:i/>
          <w:color w:val="000000"/>
          <w:sz w:val="24"/>
        </w:rPr>
      </w:pPr>
      <w:r>
        <w:rPr>
          <w:rFonts w:ascii="Arial" w:eastAsia="Arial" w:hAnsi="Arial"/>
          <w:b/>
          <w:i/>
          <w:color w:val="000000"/>
          <w:sz w:val="24"/>
        </w:rPr>
        <w:t xml:space="preserve">STC Procedure Document </w:t>
      </w:r>
      <w:proofErr w:type="spellStart"/>
      <w:r>
        <w:rPr>
          <w:rFonts w:ascii="Arial" w:eastAsia="Arial" w:hAnsi="Arial"/>
          <w:b/>
          <w:i/>
          <w:color w:val="000000"/>
          <w:sz w:val="24"/>
        </w:rPr>
        <w:t>Authorisation</w:t>
      </w:r>
      <w:proofErr w:type="spellEnd"/>
    </w:p>
    <w:tbl>
      <w:tblPr>
        <w:tblW w:w="0" w:type="auto"/>
        <w:tblInd w:w="19" w:type="dxa"/>
        <w:tblLayout w:type="fixed"/>
        <w:tblCellMar>
          <w:left w:w="0" w:type="dxa"/>
          <w:right w:w="0" w:type="dxa"/>
        </w:tblCellMar>
        <w:tblLook w:val="0000" w:firstRow="0" w:lastRow="0" w:firstColumn="0" w:lastColumn="0" w:noHBand="0" w:noVBand="0"/>
      </w:tblPr>
      <w:tblGrid>
        <w:gridCol w:w="2539"/>
        <w:gridCol w:w="2131"/>
        <w:gridCol w:w="2549"/>
        <w:gridCol w:w="1291"/>
      </w:tblGrid>
      <w:tr w:rsidR="00A65E95" w14:paraId="76691BC1" w14:textId="77777777">
        <w:trPr>
          <w:trHeight w:hRule="exact" w:val="523"/>
        </w:trPr>
        <w:tc>
          <w:tcPr>
            <w:tcW w:w="2539" w:type="dxa"/>
            <w:tcBorders>
              <w:top w:val="single" w:sz="7" w:space="0" w:color="000000"/>
              <w:left w:val="single" w:sz="7" w:space="0" w:color="000000"/>
              <w:bottom w:val="single" w:sz="7" w:space="0" w:color="000000"/>
              <w:right w:val="single" w:sz="7" w:space="0" w:color="000000"/>
            </w:tcBorders>
            <w:vAlign w:val="center"/>
          </w:tcPr>
          <w:p w14:paraId="0CFA611E"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Company</w:t>
            </w:r>
          </w:p>
        </w:tc>
        <w:tc>
          <w:tcPr>
            <w:tcW w:w="2131" w:type="dxa"/>
            <w:tcBorders>
              <w:top w:val="single" w:sz="7" w:space="0" w:color="000000"/>
              <w:left w:val="single" w:sz="7" w:space="0" w:color="000000"/>
              <w:bottom w:val="single" w:sz="7" w:space="0" w:color="000000"/>
              <w:right w:val="single" w:sz="7" w:space="0" w:color="000000"/>
            </w:tcBorders>
          </w:tcPr>
          <w:p w14:paraId="7C6C64CE" w14:textId="77777777" w:rsidR="00A65E95" w:rsidRDefault="00BF272D">
            <w:pPr>
              <w:spacing w:line="250" w:lineRule="exact"/>
              <w:jc w:val="center"/>
              <w:textAlignment w:val="baseline"/>
              <w:rPr>
                <w:rFonts w:ascii="Arial" w:eastAsia="Arial" w:hAnsi="Arial"/>
                <w:b/>
                <w:color w:val="000000"/>
              </w:rPr>
            </w:pPr>
            <w:r>
              <w:rPr>
                <w:rFonts w:ascii="Arial" w:eastAsia="Arial" w:hAnsi="Arial"/>
                <w:b/>
                <w:color w:val="000000"/>
              </w:rPr>
              <w:t xml:space="preserve">Name of Party </w:t>
            </w:r>
            <w:r>
              <w:rPr>
                <w:rFonts w:ascii="Arial" w:eastAsia="Arial" w:hAnsi="Arial"/>
                <w:b/>
                <w:color w:val="000000"/>
              </w:rPr>
              <w:br/>
              <w:t>Representative</w:t>
            </w:r>
          </w:p>
        </w:tc>
        <w:tc>
          <w:tcPr>
            <w:tcW w:w="2549" w:type="dxa"/>
            <w:tcBorders>
              <w:top w:val="single" w:sz="7" w:space="0" w:color="000000"/>
              <w:left w:val="single" w:sz="7" w:space="0" w:color="000000"/>
              <w:bottom w:val="single" w:sz="7" w:space="0" w:color="000000"/>
              <w:right w:val="single" w:sz="7" w:space="0" w:color="000000"/>
            </w:tcBorders>
            <w:vAlign w:val="center"/>
          </w:tcPr>
          <w:p w14:paraId="656439C8"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Signature</w:t>
            </w:r>
          </w:p>
        </w:tc>
        <w:tc>
          <w:tcPr>
            <w:tcW w:w="1291" w:type="dxa"/>
            <w:tcBorders>
              <w:top w:val="single" w:sz="7" w:space="0" w:color="000000"/>
              <w:left w:val="single" w:sz="7" w:space="0" w:color="000000"/>
              <w:bottom w:val="single" w:sz="7" w:space="0" w:color="000000"/>
              <w:right w:val="single" w:sz="7" w:space="0" w:color="000000"/>
            </w:tcBorders>
            <w:vAlign w:val="center"/>
          </w:tcPr>
          <w:p w14:paraId="51098CBD" w14:textId="77777777" w:rsidR="00A65E95" w:rsidRDefault="00BF272D">
            <w:pPr>
              <w:spacing w:before="139" w:after="118" w:line="256" w:lineRule="exact"/>
              <w:jc w:val="center"/>
              <w:textAlignment w:val="baseline"/>
              <w:rPr>
                <w:rFonts w:ascii="Arial" w:eastAsia="Arial" w:hAnsi="Arial"/>
                <w:b/>
                <w:color w:val="000000"/>
              </w:rPr>
            </w:pPr>
            <w:r>
              <w:rPr>
                <w:rFonts w:ascii="Arial" w:eastAsia="Arial" w:hAnsi="Arial"/>
                <w:b/>
                <w:color w:val="000000"/>
              </w:rPr>
              <w:t>Date</w:t>
            </w:r>
          </w:p>
        </w:tc>
      </w:tr>
      <w:tr w:rsidR="00A65E95" w14:paraId="17CC4EAA" w14:textId="77777777">
        <w:trPr>
          <w:trHeight w:hRule="exact" w:val="591"/>
        </w:trPr>
        <w:tc>
          <w:tcPr>
            <w:tcW w:w="2539" w:type="dxa"/>
            <w:tcBorders>
              <w:top w:val="single" w:sz="7" w:space="0" w:color="000000"/>
              <w:left w:val="single" w:sz="7" w:space="0" w:color="000000"/>
              <w:bottom w:val="single" w:sz="7" w:space="0" w:color="000000"/>
              <w:right w:val="single" w:sz="7" w:space="0" w:color="000000"/>
            </w:tcBorders>
          </w:tcPr>
          <w:p w14:paraId="395AA6F0" w14:textId="77777777" w:rsidR="00A65E95" w:rsidRDefault="00BF272D">
            <w:pPr>
              <w:spacing w:after="37" w:line="259" w:lineRule="exact"/>
              <w:ind w:left="144"/>
              <w:textAlignment w:val="baseline"/>
              <w:rPr>
                <w:rFonts w:ascii="Arial" w:eastAsia="Arial" w:hAnsi="Arial"/>
                <w:color w:val="000000"/>
              </w:rPr>
            </w:pPr>
            <w:r>
              <w:rPr>
                <w:rFonts w:ascii="Arial" w:eastAsia="Arial" w:hAnsi="Arial"/>
                <w:color w:val="000000"/>
              </w:rPr>
              <w:t>National Grid Electricity System Operator Ltd</w:t>
            </w:r>
          </w:p>
        </w:tc>
        <w:tc>
          <w:tcPr>
            <w:tcW w:w="2131" w:type="dxa"/>
            <w:tcBorders>
              <w:top w:val="single" w:sz="7" w:space="0" w:color="000000"/>
              <w:left w:val="single" w:sz="7" w:space="0" w:color="000000"/>
              <w:bottom w:val="single" w:sz="7" w:space="0" w:color="000000"/>
              <w:right w:val="single" w:sz="7" w:space="0" w:color="000000"/>
            </w:tcBorders>
          </w:tcPr>
          <w:p w14:paraId="65C30759"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05FDCA16"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43E5EEB" w14:textId="77777777" w:rsidR="00A65E95" w:rsidRDefault="00A65E95">
            <w:pPr>
              <w:textAlignment w:val="baseline"/>
              <w:rPr>
                <w:rFonts w:ascii="Arial" w:eastAsia="Arial" w:hAnsi="Arial"/>
                <w:color w:val="000000"/>
                <w:sz w:val="24"/>
              </w:rPr>
            </w:pPr>
          </w:p>
        </w:tc>
      </w:tr>
      <w:tr w:rsidR="00A65E95" w14:paraId="1F0D3CDE" w14:textId="77777777">
        <w:trPr>
          <w:trHeight w:hRule="exact" w:val="768"/>
        </w:trPr>
        <w:tc>
          <w:tcPr>
            <w:tcW w:w="2539" w:type="dxa"/>
            <w:tcBorders>
              <w:top w:val="single" w:sz="7" w:space="0" w:color="000000"/>
              <w:left w:val="single" w:sz="7" w:space="0" w:color="000000"/>
              <w:bottom w:val="single" w:sz="7" w:space="0" w:color="000000"/>
              <w:right w:val="single" w:sz="7" w:space="0" w:color="000000"/>
            </w:tcBorders>
          </w:tcPr>
          <w:p w14:paraId="13F29BD0" w14:textId="77777777" w:rsidR="00A65E95" w:rsidRDefault="00BF272D">
            <w:pPr>
              <w:spacing w:line="248" w:lineRule="exact"/>
              <w:ind w:left="144" w:right="1116"/>
              <w:textAlignment w:val="baseline"/>
              <w:rPr>
                <w:rFonts w:ascii="Arial" w:eastAsia="Arial" w:hAnsi="Arial"/>
                <w:color w:val="000000"/>
                <w:spacing w:val="-2"/>
              </w:rPr>
            </w:pPr>
            <w:r>
              <w:rPr>
                <w:rFonts w:ascii="Arial" w:eastAsia="Arial" w:hAnsi="Arial"/>
                <w:color w:val="000000"/>
                <w:spacing w:val="-2"/>
              </w:rPr>
              <w:t>National Grid Electricity</w:t>
            </w:r>
          </w:p>
          <w:p w14:paraId="5D503C0C" w14:textId="77777777" w:rsidR="00A65E95" w:rsidRDefault="00BF272D">
            <w:pPr>
              <w:spacing w:before="3" w:after="12" w:line="256"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1C8F1E"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64AB6E47"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1FB287B7" w14:textId="77777777" w:rsidR="00A65E95" w:rsidRDefault="00A65E95">
            <w:pPr>
              <w:textAlignment w:val="baseline"/>
              <w:rPr>
                <w:rFonts w:ascii="Arial" w:eastAsia="Arial" w:hAnsi="Arial"/>
                <w:color w:val="000000"/>
                <w:sz w:val="24"/>
              </w:rPr>
            </w:pPr>
          </w:p>
        </w:tc>
      </w:tr>
      <w:tr w:rsidR="00A65E95" w14:paraId="47171C76" w14:textId="77777777">
        <w:trPr>
          <w:trHeight w:hRule="exact" w:val="576"/>
        </w:trPr>
        <w:tc>
          <w:tcPr>
            <w:tcW w:w="2539" w:type="dxa"/>
            <w:tcBorders>
              <w:top w:val="single" w:sz="7" w:space="0" w:color="000000"/>
              <w:left w:val="single" w:sz="7" w:space="0" w:color="000000"/>
              <w:bottom w:val="single" w:sz="7" w:space="0" w:color="000000"/>
              <w:right w:val="single" w:sz="7" w:space="0" w:color="000000"/>
            </w:tcBorders>
            <w:vAlign w:val="center"/>
          </w:tcPr>
          <w:p w14:paraId="59E4CBC4" w14:textId="77777777" w:rsidR="00A65E95" w:rsidRDefault="00BF272D">
            <w:pPr>
              <w:spacing w:before="144" w:after="175" w:line="256" w:lineRule="exact"/>
              <w:ind w:left="134"/>
              <w:textAlignment w:val="baseline"/>
              <w:rPr>
                <w:rFonts w:ascii="Arial" w:eastAsia="Arial" w:hAnsi="Arial"/>
                <w:color w:val="000000"/>
              </w:rPr>
            </w:pPr>
            <w:r>
              <w:rPr>
                <w:rFonts w:ascii="Arial" w:eastAsia="Arial" w:hAnsi="Arial"/>
                <w:color w:val="000000"/>
              </w:rPr>
              <w:t>SP Transmission plc</w:t>
            </w:r>
          </w:p>
        </w:tc>
        <w:tc>
          <w:tcPr>
            <w:tcW w:w="2131" w:type="dxa"/>
            <w:tcBorders>
              <w:top w:val="single" w:sz="7" w:space="0" w:color="000000"/>
              <w:left w:val="single" w:sz="7" w:space="0" w:color="000000"/>
              <w:bottom w:val="single" w:sz="7" w:space="0" w:color="000000"/>
              <w:right w:val="single" w:sz="7" w:space="0" w:color="000000"/>
            </w:tcBorders>
          </w:tcPr>
          <w:p w14:paraId="396A041B"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32C5AD9"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47A604E8" w14:textId="77777777" w:rsidR="00A65E95" w:rsidRDefault="00A65E95">
            <w:pPr>
              <w:textAlignment w:val="baseline"/>
              <w:rPr>
                <w:rFonts w:ascii="Arial" w:eastAsia="Arial" w:hAnsi="Arial"/>
                <w:color w:val="000000"/>
                <w:sz w:val="24"/>
              </w:rPr>
            </w:pPr>
          </w:p>
        </w:tc>
      </w:tr>
      <w:tr w:rsidR="00A65E95" w14:paraId="53179296" w14:textId="77777777">
        <w:trPr>
          <w:trHeight w:hRule="exact" w:val="580"/>
        </w:trPr>
        <w:tc>
          <w:tcPr>
            <w:tcW w:w="2539" w:type="dxa"/>
            <w:tcBorders>
              <w:top w:val="single" w:sz="7" w:space="0" w:color="000000"/>
              <w:left w:val="single" w:sz="7" w:space="0" w:color="000000"/>
              <w:bottom w:val="single" w:sz="7" w:space="0" w:color="000000"/>
              <w:right w:val="single" w:sz="7" w:space="0" w:color="000000"/>
            </w:tcBorders>
          </w:tcPr>
          <w:p w14:paraId="5CABAF16" w14:textId="77777777" w:rsidR="00A65E95" w:rsidRDefault="00BF272D">
            <w:pPr>
              <w:spacing w:before="33" w:line="248" w:lineRule="exact"/>
              <w:ind w:left="144"/>
              <w:textAlignment w:val="baseline"/>
              <w:rPr>
                <w:rFonts w:ascii="Arial" w:eastAsia="Arial" w:hAnsi="Arial"/>
                <w:color w:val="000000"/>
              </w:rPr>
            </w:pPr>
            <w:r>
              <w:rPr>
                <w:rFonts w:ascii="Arial" w:eastAsia="Arial" w:hAnsi="Arial"/>
                <w:color w:val="000000"/>
              </w:rPr>
              <w:t>SHE</w:t>
            </w:r>
          </w:p>
          <w:p w14:paraId="4168BF20" w14:textId="77777777" w:rsidR="00A65E95" w:rsidRDefault="00BF272D">
            <w:pPr>
              <w:spacing w:after="46" w:line="248" w:lineRule="exact"/>
              <w:ind w:left="144"/>
              <w:textAlignment w:val="baseline"/>
              <w:rPr>
                <w:rFonts w:ascii="Arial" w:eastAsia="Arial" w:hAnsi="Arial"/>
                <w:color w:val="000000"/>
              </w:rPr>
            </w:pPr>
            <w:r>
              <w:rPr>
                <w:rFonts w:ascii="Arial" w:eastAsia="Arial" w:hAnsi="Arial"/>
                <w:color w:val="000000"/>
              </w:rPr>
              <w:t>Transmission plc</w:t>
            </w:r>
          </w:p>
        </w:tc>
        <w:tc>
          <w:tcPr>
            <w:tcW w:w="2131" w:type="dxa"/>
            <w:tcBorders>
              <w:top w:val="single" w:sz="7" w:space="0" w:color="000000"/>
              <w:left w:val="single" w:sz="7" w:space="0" w:color="000000"/>
              <w:bottom w:val="single" w:sz="7" w:space="0" w:color="000000"/>
              <w:right w:val="single" w:sz="7" w:space="0" w:color="000000"/>
            </w:tcBorders>
          </w:tcPr>
          <w:p w14:paraId="6A790A2F"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4088ABEE"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563890CB" w14:textId="77777777" w:rsidR="00A65E95" w:rsidRDefault="00A65E95">
            <w:pPr>
              <w:textAlignment w:val="baseline"/>
              <w:rPr>
                <w:rFonts w:ascii="Arial" w:eastAsia="Arial" w:hAnsi="Arial"/>
                <w:color w:val="000000"/>
                <w:sz w:val="24"/>
              </w:rPr>
            </w:pPr>
          </w:p>
        </w:tc>
      </w:tr>
      <w:tr w:rsidR="00A65E95" w14:paraId="0E05249E" w14:textId="77777777">
        <w:trPr>
          <w:trHeight w:hRule="exact" w:val="586"/>
        </w:trPr>
        <w:tc>
          <w:tcPr>
            <w:tcW w:w="2539" w:type="dxa"/>
            <w:tcBorders>
              <w:top w:val="single" w:sz="7" w:space="0" w:color="000000"/>
              <w:left w:val="single" w:sz="7" w:space="0" w:color="000000"/>
              <w:bottom w:val="single" w:sz="7" w:space="0" w:color="000000"/>
              <w:right w:val="single" w:sz="7" w:space="0" w:color="000000"/>
            </w:tcBorders>
          </w:tcPr>
          <w:p w14:paraId="4A5F7256" w14:textId="77777777" w:rsidR="00A65E95" w:rsidRDefault="00BF272D">
            <w:pPr>
              <w:spacing w:after="27" w:line="259" w:lineRule="exact"/>
              <w:ind w:left="108"/>
              <w:textAlignment w:val="baseline"/>
              <w:rPr>
                <w:rFonts w:ascii="Arial" w:eastAsia="Arial" w:hAnsi="Arial"/>
                <w:color w:val="000000"/>
              </w:rPr>
            </w:pPr>
            <w:r>
              <w:rPr>
                <w:rFonts w:ascii="Arial" w:eastAsia="Arial" w:hAnsi="Arial"/>
                <w:color w:val="000000"/>
              </w:rPr>
              <w:t>Offshore Transmission Owners</w:t>
            </w:r>
          </w:p>
        </w:tc>
        <w:tc>
          <w:tcPr>
            <w:tcW w:w="2131" w:type="dxa"/>
            <w:tcBorders>
              <w:top w:val="single" w:sz="7" w:space="0" w:color="000000"/>
              <w:left w:val="single" w:sz="7" w:space="0" w:color="000000"/>
              <w:bottom w:val="single" w:sz="7" w:space="0" w:color="000000"/>
              <w:right w:val="single" w:sz="7" w:space="0" w:color="000000"/>
            </w:tcBorders>
          </w:tcPr>
          <w:p w14:paraId="4AB23205" w14:textId="77777777" w:rsidR="00A65E95" w:rsidRDefault="00A65E95">
            <w:pPr>
              <w:textAlignment w:val="baseline"/>
              <w:rPr>
                <w:rFonts w:ascii="Arial" w:eastAsia="Arial" w:hAnsi="Arial"/>
                <w:color w:val="000000"/>
                <w:sz w:val="24"/>
              </w:rPr>
            </w:pPr>
          </w:p>
        </w:tc>
        <w:tc>
          <w:tcPr>
            <w:tcW w:w="2549" w:type="dxa"/>
            <w:tcBorders>
              <w:top w:val="single" w:sz="7" w:space="0" w:color="000000"/>
              <w:left w:val="single" w:sz="7" w:space="0" w:color="000000"/>
              <w:bottom w:val="single" w:sz="7" w:space="0" w:color="000000"/>
              <w:right w:val="single" w:sz="7" w:space="0" w:color="000000"/>
            </w:tcBorders>
          </w:tcPr>
          <w:p w14:paraId="3135CF6C" w14:textId="77777777" w:rsidR="00A65E95" w:rsidRDefault="00A65E95">
            <w:pPr>
              <w:textAlignment w:val="baseline"/>
              <w:rPr>
                <w:rFonts w:ascii="Arial" w:eastAsia="Arial" w:hAnsi="Arial"/>
                <w:color w:val="000000"/>
                <w:sz w:val="24"/>
              </w:rPr>
            </w:pPr>
          </w:p>
        </w:tc>
        <w:tc>
          <w:tcPr>
            <w:tcW w:w="1291" w:type="dxa"/>
            <w:tcBorders>
              <w:top w:val="single" w:sz="7" w:space="0" w:color="000000"/>
              <w:left w:val="single" w:sz="7" w:space="0" w:color="000000"/>
              <w:bottom w:val="single" w:sz="7" w:space="0" w:color="000000"/>
              <w:right w:val="single" w:sz="7" w:space="0" w:color="000000"/>
            </w:tcBorders>
          </w:tcPr>
          <w:p w14:paraId="78632165" w14:textId="77777777" w:rsidR="00A65E95" w:rsidRDefault="00A65E95">
            <w:pPr>
              <w:textAlignment w:val="baseline"/>
              <w:rPr>
                <w:rFonts w:ascii="Arial" w:eastAsia="Arial" w:hAnsi="Arial"/>
                <w:color w:val="000000"/>
                <w:sz w:val="24"/>
              </w:rPr>
            </w:pPr>
          </w:p>
        </w:tc>
      </w:tr>
    </w:tbl>
    <w:p w14:paraId="765A7DDD" w14:textId="77777777" w:rsidR="00A65E95" w:rsidRDefault="00A65E95">
      <w:pPr>
        <w:spacing w:after="411" w:line="20" w:lineRule="exact"/>
      </w:pPr>
    </w:p>
    <w:p w14:paraId="089B7788" w14:textId="77777777" w:rsidR="00A65E95" w:rsidRDefault="00BF272D">
      <w:pPr>
        <w:spacing w:before="2" w:after="438" w:line="281" w:lineRule="exact"/>
        <w:ind w:left="144"/>
        <w:textAlignment w:val="baseline"/>
        <w:rPr>
          <w:rFonts w:ascii="Arial" w:eastAsia="Arial" w:hAnsi="Arial"/>
          <w:b/>
          <w:i/>
          <w:color w:val="000000"/>
          <w:sz w:val="24"/>
        </w:rPr>
      </w:pPr>
      <w:r>
        <w:rPr>
          <w:rFonts w:ascii="Arial" w:eastAsia="Arial" w:hAnsi="Arial"/>
          <w:b/>
          <w:i/>
          <w:color w:val="000000"/>
          <w:sz w:val="24"/>
        </w:rPr>
        <w:t>STC Procedure Change Control History</w:t>
      </w:r>
    </w:p>
    <w:tbl>
      <w:tblPr>
        <w:tblW w:w="0" w:type="auto"/>
        <w:tblInd w:w="19" w:type="dxa"/>
        <w:tblLayout w:type="fixed"/>
        <w:tblCellMar>
          <w:left w:w="0" w:type="dxa"/>
          <w:right w:w="0" w:type="dxa"/>
        </w:tblCellMar>
        <w:tblLook w:val="0000" w:firstRow="0" w:lastRow="0" w:firstColumn="0" w:lastColumn="0" w:noHBand="0" w:noVBand="0"/>
      </w:tblPr>
      <w:tblGrid>
        <w:gridCol w:w="1546"/>
        <w:gridCol w:w="1411"/>
        <w:gridCol w:w="5601"/>
      </w:tblGrid>
      <w:tr w:rsidR="00A65E95" w14:paraId="23B6A58F" w14:textId="77777777">
        <w:trPr>
          <w:trHeight w:hRule="exact" w:val="250"/>
        </w:trPr>
        <w:tc>
          <w:tcPr>
            <w:tcW w:w="1546" w:type="dxa"/>
            <w:tcBorders>
              <w:top w:val="single" w:sz="7" w:space="0" w:color="000000"/>
              <w:left w:val="single" w:sz="7" w:space="0" w:color="000000"/>
              <w:bottom w:val="single" w:sz="7" w:space="0" w:color="000000"/>
              <w:right w:val="single" w:sz="7" w:space="0" w:color="000000"/>
            </w:tcBorders>
            <w:vAlign w:val="center"/>
          </w:tcPr>
          <w:p w14:paraId="4F4553C7" w14:textId="77777777" w:rsidR="00A65E95" w:rsidRDefault="00BF272D">
            <w:pPr>
              <w:spacing w:line="236" w:lineRule="exact"/>
              <w:ind w:right="538"/>
              <w:jc w:val="right"/>
              <w:textAlignment w:val="baseline"/>
              <w:rPr>
                <w:rFonts w:ascii="Arial" w:eastAsia="Arial" w:hAnsi="Arial"/>
                <w:color w:val="000000"/>
                <w:sz w:val="21"/>
              </w:rPr>
            </w:pPr>
            <w:r>
              <w:rPr>
                <w:rFonts w:ascii="Arial" w:eastAsia="Arial" w:hAnsi="Arial"/>
                <w:color w:val="000000"/>
                <w:sz w:val="21"/>
              </w:rPr>
              <w:t>Issue 001</w:t>
            </w:r>
          </w:p>
        </w:tc>
        <w:tc>
          <w:tcPr>
            <w:tcW w:w="1411" w:type="dxa"/>
            <w:tcBorders>
              <w:top w:val="single" w:sz="7" w:space="0" w:color="000000"/>
              <w:left w:val="single" w:sz="7" w:space="0" w:color="000000"/>
              <w:bottom w:val="single" w:sz="7" w:space="0" w:color="000000"/>
              <w:right w:val="single" w:sz="7" w:space="0" w:color="000000"/>
            </w:tcBorders>
            <w:vAlign w:val="center"/>
          </w:tcPr>
          <w:p w14:paraId="31ABDC0D" w14:textId="77777777" w:rsidR="00A65E95" w:rsidRDefault="00BF272D">
            <w:pPr>
              <w:spacing w:line="236" w:lineRule="exact"/>
              <w:ind w:right="283"/>
              <w:jc w:val="right"/>
              <w:textAlignment w:val="baseline"/>
              <w:rPr>
                <w:rFonts w:ascii="Arial" w:eastAsia="Arial" w:hAnsi="Arial"/>
                <w:color w:val="000000"/>
                <w:sz w:val="21"/>
              </w:rPr>
            </w:pPr>
            <w:r>
              <w:rPr>
                <w:rFonts w:ascii="Arial" w:eastAsia="Arial" w:hAnsi="Arial"/>
                <w:color w:val="000000"/>
                <w:sz w:val="21"/>
              </w:rPr>
              <w:t>04/07/2005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2925A1A3" w14:textId="77777777" w:rsidR="00A65E95" w:rsidRDefault="00BF272D">
            <w:pPr>
              <w:spacing w:line="236" w:lineRule="exact"/>
              <w:ind w:left="129"/>
              <w:textAlignment w:val="baseline"/>
              <w:rPr>
                <w:rFonts w:ascii="Arial" w:eastAsia="Arial" w:hAnsi="Arial"/>
                <w:color w:val="000000"/>
                <w:sz w:val="21"/>
              </w:rPr>
            </w:pPr>
            <w:r>
              <w:rPr>
                <w:rFonts w:ascii="Arial" w:eastAsia="Arial" w:hAnsi="Arial"/>
                <w:color w:val="000000"/>
                <w:sz w:val="21"/>
              </w:rPr>
              <w:t>First Issue following BETTA Go-Live</w:t>
            </w:r>
          </w:p>
        </w:tc>
      </w:tr>
      <w:tr w:rsidR="00A65E95" w14:paraId="207598F3"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0FA3365"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002</w:t>
            </w:r>
          </w:p>
        </w:tc>
        <w:tc>
          <w:tcPr>
            <w:tcW w:w="1411" w:type="dxa"/>
            <w:tcBorders>
              <w:top w:val="single" w:sz="7" w:space="0" w:color="000000"/>
              <w:left w:val="single" w:sz="7" w:space="0" w:color="000000"/>
              <w:bottom w:val="single" w:sz="7" w:space="0" w:color="000000"/>
              <w:right w:val="single" w:sz="7" w:space="0" w:color="000000"/>
            </w:tcBorders>
            <w:vAlign w:val="center"/>
          </w:tcPr>
          <w:p w14:paraId="0992785F"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25/10/2005</w:t>
            </w:r>
          </w:p>
        </w:tc>
        <w:tc>
          <w:tcPr>
            <w:tcW w:w="5601" w:type="dxa"/>
            <w:tcBorders>
              <w:top w:val="single" w:sz="7" w:space="0" w:color="000000"/>
              <w:left w:val="single" w:sz="7" w:space="0" w:color="000000"/>
              <w:bottom w:val="single" w:sz="7" w:space="0" w:color="000000"/>
              <w:right w:val="single" w:sz="7" w:space="0" w:color="000000"/>
            </w:tcBorders>
            <w:vAlign w:val="center"/>
          </w:tcPr>
          <w:p w14:paraId="53207D59"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 PA034 &amp; PA037</w:t>
            </w:r>
          </w:p>
        </w:tc>
      </w:tr>
      <w:tr w:rsidR="00A65E95" w14:paraId="38948997"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A795F0B"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003</w:t>
            </w:r>
          </w:p>
        </w:tc>
        <w:tc>
          <w:tcPr>
            <w:tcW w:w="1411" w:type="dxa"/>
            <w:tcBorders>
              <w:top w:val="single" w:sz="7" w:space="0" w:color="000000"/>
              <w:left w:val="single" w:sz="7" w:space="0" w:color="000000"/>
              <w:bottom w:val="single" w:sz="7" w:space="0" w:color="000000"/>
              <w:right w:val="single" w:sz="7" w:space="0" w:color="000000"/>
            </w:tcBorders>
            <w:vAlign w:val="center"/>
          </w:tcPr>
          <w:p w14:paraId="7D400EBF"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18/05/2006</w:t>
            </w:r>
          </w:p>
        </w:tc>
        <w:tc>
          <w:tcPr>
            <w:tcW w:w="5601" w:type="dxa"/>
            <w:tcBorders>
              <w:top w:val="single" w:sz="7" w:space="0" w:color="000000"/>
              <w:left w:val="single" w:sz="7" w:space="0" w:color="000000"/>
              <w:bottom w:val="single" w:sz="7" w:space="0" w:color="000000"/>
              <w:right w:val="single" w:sz="7" w:space="0" w:color="000000"/>
            </w:tcBorders>
            <w:vAlign w:val="center"/>
          </w:tcPr>
          <w:p w14:paraId="1D82A8DB"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Incorporating change PA046</w:t>
            </w:r>
          </w:p>
        </w:tc>
      </w:tr>
      <w:tr w:rsidR="00A65E95" w14:paraId="63135F1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356F29E4"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004</w:t>
            </w:r>
          </w:p>
        </w:tc>
        <w:tc>
          <w:tcPr>
            <w:tcW w:w="1411" w:type="dxa"/>
            <w:tcBorders>
              <w:top w:val="single" w:sz="7" w:space="0" w:color="000000"/>
              <w:left w:val="single" w:sz="7" w:space="0" w:color="000000"/>
              <w:bottom w:val="single" w:sz="7" w:space="0" w:color="000000"/>
              <w:right w:val="single" w:sz="7" w:space="0" w:color="000000"/>
            </w:tcBorders>
            <w:vAlign w:val="center"/>
          </w:tcPr>
          <w:p w14:paraId="04A6E6F9"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20/03/2008</w:t>
            </w:r>
          </w:p>
        </w:tc>
        <w:tc>
          <w:tcPr>
            <w:tcW w:w="5601" w:type="dxa"/>
            <w:tcBorders>
              <w:top w:val="single" w:sz="7" w:space="0" w:color="000000"/>
              <w:left w:val="single" w:sz="7" w:space="0" w:color="000000"/>
              <w:bottom w:val="single" w:sz="7" w:space="0" w:color="000000"/>
              <w:right w:val="single" w:sz="7" w:space="0" w:color="000000"/>
            </w:tcBorders>
            <w:vAlign w:val="center"/>
          </w:tcPr>
          <w:p w14:paraId="11F79B74"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 PA049</w:t>
            </w:r>
          </w:p>
        </w:tc>
      </w:tr>
      <w:tr w:rsidR="00A65E95" w14:paraId="18E9A442"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79331CA3" w14:textId="77777777" w:rsidR="00A65E95" w:rsidRDefault="00BF272D">
            <w:pPr>
              <w:spacing w:after="1" w:line="238" w:lineRule="exact"/>
              <w:ind w:right="538"/>
              <w:jc w:val="right"/>
              <w:textAlignment w:val="baseline"/>
              <w:rPr>
                <w:rFonts w:ascii="Arial" w:eastAsia="Arial" w:hAnsi="Arial"/>
                <w:color w:val="000000"/>
                <w:sz w:val="21"/>
              </w:rPr>
            </w:pPr>
            <w:r>
              <w:rPr>
                <w:rFonts w:ascii="Arial" w:eastAsia="Arial" w:hAnsi="Arial"/>
                <w:color w:val="000000"/>
                <w:sz w:val="21"/>
              </w:rPr>
              <w:t>Issue 005</w:t>
            </w:r>
          </w:p>
        </w:tc>
        <w:tc>
          <w:tcPr>
            <w:tcW w:w="1411" w:type="dxa"/>
            <w:tcBorders>
              <w:top w:val="single" w:sz="7" w:space="0" w:color="000000"/>
              <w:left w:val="single" w:sz="7" w:space="0" w:color="000000"/>
              <w:bottom w:val="single" w:sz="7" w:space="0" w:color="000000"/>
              <w:right w:val="single" w:sz="7" w:space="0" w:color="000000"/>
            </w:tcBorders>
            <w:vAlign w:val="center"/>
          </w:tcPr>
          <w:p w14:paraId="38DE9705" w14:textId="77777777" w:rsidR="00A65E95" w:rsidRDefault="00BF272D">
            <w:pPr>
              <w:spacing w:after="1" w:line="238" w:lineRule="exact"/>
              <w:ind w:right="283"/>
              <w:jc w:val="right"/>
              <w:textAlignment w:val="baseline"/>
              <w:rPr>
                <w:rFonts w:ascii="Arial" w:eastAsia="Arial" w:hAnsi="Arial"/>
                <w:color w:val="000000"/>
                <w:sz w:val="21"/>
              </w:rPr>
            </w:pPr>
            <w:r>
              <w:rPr>
                <w:rFonts w:ascii="Arial" w:eastAsia="Arial" w:hAnsi="Arial"/>
                <w:color w:val="000000"/>
                <w:sz w:val="21"/>
              </w:rPr>
              <w:t>25/11/2013</w:t>
            </w:r>
          </w:p>
        </w:tc>
        <w:tc>
          <w:tcPr>
            <w:tcW w:w="5601" w:type="dxa"/>
            <w:tcBorders>
              <w:top w:val="single" w:sz="7" w:space="0" w:color="000000"/>
              <w:left w:val="single" w:sz="7" w:space="0" w:color="000000"/>
              <w:bottom w:val="single" w:sz="7" w:space="0" w:color="000000"/>
              <w:right w:val="single" w:sz="7" w:space="0" w:color="000000"/>
            </w:tcBorders>
            <w:vAlign w:val="center"/>
          </w:tcPr>
          <w:p w14:paraId="4E5473C1" w14:textId="77777777" w:rsidR="00A65E95" w:rsidRDefault="00BF272D">
            <w:pPr>
              <w:spacing w:after="1" w:line="238" w:lineRule="exact"/>
              <w:ind w:left="129"/>
              <w:textAlignment w:val="baseline"/>
              <w:rPr>
                <w:rFonts w:ascii="Arial" w:eastAsia="Arial" w:hAnsi="Arial"/>
                <w:color w:val="000000"/>
                <w:sz w:val="21"/>
              </w:rPr>
            </w:pPr>
            <w:r>
              <w:rPr>
                <w:rFonts w:ascii="Arial" w:eastAsia="Arial" w:hAnsi="Arial"/>
                <w:color w:val="000000"/>
                <w:sz w:val="21"/>
              </w:rPr>
              <w:t>Incorporating changes PA066 and Offshore amendments</w:t>
            </w:r>
          </w:p>
        </w:tc>
      </w:tr>
      <w:tr w:rsidR="00A65E95" w14:paraId="749C31A8"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564F3617" w14:textId="77777777" w:rsidR="00A65E95" w:rsidRDefault="00BF272D">
            <w:pPr>
              <w:spacing w:line="230" w:lineRule="exact"/>
              <w:ind w:right="538"/>
              <w:jc w:val="right"/>
              <w:textAlignment w:val="baseline"/>
              <w:rPr>
                <w:rFonts w:ascii="Arial" w:eastAsia="Arial" w:hAnsi="Arial"/>
                <w:color w:val="000000"/>
                <w:sz w:val="21"/>
              </w:rPr>
            </w:pPr>
            <w:r>
              <w:rPr>
                <w:rFonts w:ascii="Arial" w:eastAsia="Arial" w:hAnsi="Arial"/>
                <w:color w:val="000000"/>
                <w:sz w:val="21"/>
              </w:rPr>
              <w:t>Issue 006</w:t>
            </w:r>
          </w:p>
        </w:tc>
        <w:tc>
          <w:tcPr>
            <w:tcW w:w="1411" w:type="dxa"/>
            <w:tcBorders>
              <w:top w:val="single" w:sz="7" w:space="0" w:color="000000"/>
              <w:left w:val="single" w:sz="7" w:space="0" w:color="000000"/>
              <w:bottom w:val="single" w:sz="7" w:space="0" w:color="000000"/>
              <w:right w:val="single" w:sz="7" w:space="0" w:color="000000"/>
            </w:tcBorders>
            <w:vAlign w:val="center"/>
          </w:tcPr>
          <w:p w14:paraId="37DB0073" w14:textId="77777777" w:rsidR="00A65E95" w:rsidRDefault="00BF272D">
            <w:pPr>
              <w:spacing w:line="230" w:lineRule="exact"/>
              <w:ind w:right="283"/>
              <w:jc w:val="right"/>
              <w:textAlignment w:val="baseline"/>
              <w:rPr>
                <w:rFonts w:ascii="Arial" w:eastAsia="Arial" w:hAnsi="Arial"/>
                <w:color w:val="000000"/>
                <w:sz w:val="21"/>
              </w:rPr>
            </w:pPr>
            <w:r>
              <w:rPr>
                <w:rFonts w:ascii="Arial" w:eastAsia="Arial" w:hAnsi="Arial"/>
                <w:color w:val="000000"/>
                <w:sz w:val="21"/>
              </w:rPr>
              <w:t>25/06/2018</w:t>
            </w:r>
          </w:p>
        </w:tc>
        <w:tc>
          <w:tcPr>
            <w:tcW w:w="5601" w:type="dxa"/>
            <w:tcBorders>
              <w:top w:val="single" w:sz="7" w:space="0" w:color="000000"/>
              <w:left w:val="single" w:sz="7" w:space="0" w:color="000000"/>
              <w:bottom w:val="single" w:sz="7" w:space="0" w:color="000000"/>
              <w:right w:val="single" w:sz="7" w:space="0" w:color="000000"/>
            </w:tcBorders>
            <w:vAlign w:val="center"/>
          </w:tcPr>
          <w:p w14:paraId="67AD0B6D" w14:textId="77777777" w:rsidR="00A65E95" w:rsidRDefault="00BF272D">
            <w:pPr>
              <w:spacing w:line="230" w:lineRule="exact"/>
              <w:ind w:left="129"/>
              <w:textAlignment w:val="baseline"/>
              <w:rPr>
                <w:rFonts w:ascii="Arial" w:eastAsia="Arial" w:hAnsi="Arial"/>
                <w:color w:val="000000"/>
                <w:sz w:val="21"/>
              </w:rPr>
            </w:pPr>
            <w:r>
              <w:rPr>
                <w:rFonts w:ascii="Arial" w:eastAsia="Arial" w:hAnsi="Arial"/>
                <w:color w:val="000000"/>
                <w:sz w:val="21"/>
              </w:rPr>
              <w:t>Minor updates to reflect current practice.</w:t>
            </w:r>
          </w:p>
        </w:tc>
      </w:tr>
      <w:tr w:rsidR="00A65E95" w14:paraId="3BCFDEE5" w14:textId="77777777">
        <w:trPr>
          <w:trHeight w:hRule="exact" w:val="240"/>
        </w:trPr>
        <w:tc>
          <w:tcPr>
            <w:tcW w:w="1546" w:type="dxa"/>
            <w:tcBorders>
              <w:top w:val="single" w:sz="7" w:space="0" w:color="000000"/>
              <w:left w:val="single" w:sz="7" w:space="0" w:color="000000"/>
              <w:bottom w:val="single" w:sz="7" w:space="0" w:color="000000"/>
              <w:right w:val="single" w:sz="7" w:space="0" w:color="000000"/>
            </w:tcBorders>
            <w:vAlign w:val="center"/>
          </w:tcPr>
          <w:p w14:paraId="2729EACD" w14:textId="77777777" w:rsidR="00A65E95" w:rsidRDefault="00BF272D">
            <w:pPr>
              <w:spacing w:line="234" w:lineRule="exact"/>
              <w:ind w:right="538"/>
              <w:jc w:val="right"/>
              <w:textAlignment w:val="baseline"/>
              <w:rPr>
                <w:rFonts w:ascii="Arial" w:eastAsia="Arial" w:hAnsi="Arial"/>
                <w:color w:val="000000"/>
                <w:sz w:val="21"/>
              </w:rPr>
            </w:pPr>
            <w:r>
              <w:rPr>
                <w:rFonts w:ascii="Arial" w:eastAsia="Arial" w:hAnsi="Arial"/>
                <w:color w:val="000000"/>
                <w:sz w:val="21"/>
              </w:rPr>
              <w:t>Issue 007</w:t>
            </w:r>
          </w:p>
        </w:tc>
        <w:tc>
          <w:tcPr>
            <w:tcW w:w="1411" w:type="dxa"/>
            <w:tcBorders>
              <w:top w:val="single" w:sz="7" w:space="0" w:color="000000"/>
              <w:left w:val="single" w:sz="7" w:space="0" w:color="000000"/>
              <w:bottom w:val="single" w:sz="7" w:space="0" w:color="000000"/>
              <w:right w:val="single" w:sz="7" w:space="0" w:color="000000"/>
            </w:tcBorders>
            <w:vAlign w:val="center"/>
          </w:tcPr>
          <w:p w14:paraId="0E217C30" w14:textId="77777777" w:rsidR="00A65E95" w:rsidRDefault="00BF272D">
            <w:pPr>
              <w:spacing w:line="234" w:lineRule="exact"/>
              <w:ind w:right="283"/>
              <w:jc w:val="right"/>
              <w:textAlignment w:val="baseline"/>
              <w:rPr>
                <w:rFonts w:ascii="Arial" w:eastAsia="Arial" w:hAnsi="Arial"/>
                <w:color w:val="000000"/>
                <w:sz w:val="21"/>
              </w:rPr>
            </w:pPr>
            <w:r>
              <w:rPr>
                <w:rFonts w:ascii="Arial" w:eastAsia="Arial" w:hAnsi="Arial"/>
                <w:color w:val="000000"/>
                <w:sz w:val="21"/>
              </w:rPr>
              <w:t>01/04/2019</w:t>
            </w:r>
          </w:p>
        </w:tc>
        <w:tc>
          <w:tcPr>
            <w:tcW w:w="5601" w:type="dxa"/>
            <w:tcBorders>
              <w:top w:val="single" w:sz="7" w:space="0" w:color="000000"/>
              <w:left w:val="single" w:sz="7" w:space="0" w:color="000000"/>
              <w:bottom w:val="single" w:sz="7" w:space="0" w:color="000000"/>
              <w:right w:val="single" w:sz="7" w:space="0" w:color="000000"/>
            </w:tcBorders>
            <w:vAlign w:val="center"/>
          </w:tcPr>
          <w:p w14:paraId="35A5FC61" w14:textId="77777777" w:rsidR="00A65E95" w:rsidRDefault="00BF272D">
            <w:pPr>
              <w:spacing w:line="234" w:lineRule="exact"/>
              <w:ind w:left="129"/>
              <w:textAlignment w:val="baseline"/>
              <w:rPr>
                <w:rFonts w:ascii="Arial" w:eastAsia="Arial" w:hAnsi="Arial"/>
                <w:color w:val="000000"/>
                <w:sz w:val="21"/>
              </w:rPr>
            </w:pPr>
            <w:r>
              <w:rPr>
                <w:rFonts w:ascii="Arial" w:eastAsia="Arial" w:hAnsi="Arial"/>
                <w:color w:val="000000"/>
                <w:sz w:val="21"/>
              </w:rPr>
              <w:t>Incorporating changes for National Grid Legal Separation</w:t>
            </w:r>
          </w:p>
        </w:tc>
      </w:tr>
      <w:tr w:rsidR="00A65E95" w14:paraId="5311D252" w14:textId="77777777">
        <w:trPr>
          <w:trHeight w:hRule="exact" w:val="475"/>
        </w:trPr>
        <w:tc>
          <w:tcPr>
            <w:tcW w:w="1546" w:type="dxa"/>
            <w:tcBorders>
              <w:top w:val="single" w:sz="7" w:space="0" w:color="000000"/>
              <w:left w:val="single" w:sz="7" w:space="0" w:color="000000"/>
              <w:bottom w:val="single" w:sz="7" w:space="0" w:color="000000"/>
              <w:right w:val="single" w:sz="7" w:space="0" w:color="000000"/>
            </w:tcBorders>
          </w:tcPr>
          <w:p w14:paraId="30A6BFE0" w14:textId="77777777" w:rsidR="00A65E95" w:rsidRDefault="00BF272D">
            <w:pPr>
              <w:spacing w:after="232" w:line="238" w:lineRule="exact"/>
              <w:ind w:right="538"/>
              <w:jc w:val="right"/>
              <w:textAlignment w:val="baseline"/>
              <w:rPr>
                <w:rFonts w:ascii="Arial" w:eastAsia="Arial" w:hAnsi="Arial"/>
                <w:color w:val="000000"/>
                <w:sz w:val="21"/>
              </w:rPr>
            </w:pPr>
            <w:r>
              <w:rPr>
                <w:rFonts w:ascii="Arial" w:eastAsia="Arial" w:hAnsi="Arial"/>
                <w:color w:val="000000"/>
                <w:sz w:val="21"/>
              </w:rPr>
              <w:t>Issue 008</w:t>
            </w:r>
          </w:p>
        </w:tc>
        <w:tc>
          <w:tcPr>
            <w:tcW w:w="1411" w:type="dxa"/>
            <w:tcBorders>
              <w:top w:val="single" w:sz="7" w:space="0" w:color="000000"/>
              <w:left w:val="single" w:sz="7" w:space="0" w:color="000000"/>
              <w:bottom w:val="single" w:sz="7" w:space="0" w:color="000000"/>
              <w:right w:val="single" w:sz="7" w:space="0" w:color="000000"/>
            </w:tcBorders>
          </w:tcPr>
          <w:p w14:paraId="081BAF33" w14:textId="77777777" w:rsidR="00A65E95" w:rsidRDefault="00BF272D">
            <w:pPr>
              <w:spacing w:after="232" w:line="238" w:lineRule="exact"/>
              <w:ind w:right="283"/>
              <w:jc w:val="right"/>
              <w:textAlignment w:val="baseline"/>
              <w:rPr>
                <w:rFonts w:ascii="Arial" w:eastAsia="Arial" w:hAnsi="Arial"/>
                <w:color w:val="000000"/>
                <w:sz w:val="21"/>
              </w:rPr>
            </w:pPr>
            <w:r>
              <w:rPr>
                <w:rFonts w:ascii="Arial" w:eastAsia="Arial" w:hAnsi="Arial"/>
                <w:color w:val="000000"/>
                <w:sz w:val="21"/>
              </w:rPr>
              <w:t>01/08/2019</w:t>
            </w:r>
          </w:p>
        </w:tc>
        <w:tc>
          <w:tcPr>
            <w:tcW w:w="5601" w:type="dxa"/>
            <w:tcBorders>
              <w:top w:val="single" w:sz="7" w:space="0" w:color="000000"/>
              <w:left w:val="single" w:sz="7" w:space="0" w:color="000000"/>
              <w:bottom w:val="single" w:sz="7" w:space="0" w:color="000000"/>
              <w:right w:val="single" w:sz="7" w:space="0" w:color="000000"/>
            </w:tcBorders>
          </w:tcPr>
          <w:p w14:paraId="291CDB32" w14:textId="77777777" w:rsidR="00A65E95" w:rsidRDefault="00BF272D">
            <w:pPr>
              <w:spacing w:after="5" w:line="226" w:lineRule="exact"/>
              <w:ind w:left="108" w:right="396"/>
              <w:textAlignment w:val="baseline"/>
              <w:rPr>
                <w:rFonts w:ascii="Arial" w:eastAsia="Arial" w:hAnsi="Arial"/>
                <w:color w:val="000000"/>
                <w:sz w:val="21"/>
              </w:rPr>
            </w:pPr>
            <w:r>
              <w:rPr>
                <w:rFonts w:ascii="Arial" w:eastAsia="Arial" w:hAnsi="Arial"/>
                <w:color w:val="000000"/>
                <w:sz w:val="21"/>
              </w:rPr>
              <w:t xml:space="preserve">‘Consequential STC Updates following implementation of </w:t>
            </w:r>
            <w:proofErr w:type="spellStart"/>
            <w:r>
              <w:rPr>
                <w:rFonts w:ascii="Arial" w:eastAsia="Arial" w:hAnsi="Arial"/>
                <w:color w:val="000000"/>
                <w:sz w:val="21"/>
              </w:rPr>
              <w:t>RfG</w:t>
            </w:r>
            <w:proofErr w:type="spellEnd"/>
            <w:r>
              <w:rPr>
                <w:rFonts w:ascii="Arial" w:eastAsia="Arial" w:hAnsi="Arial"/>
                <w:color w:val="000000"/>
                <w:sz w:val="21"/>
              </w:rPr>
              <w:t xml:space="preserve"> and HVDC into the GB Grid Code’</w:t>
            </w:r>
          </w:p>
        </w:tc>
      </w:tr>
    </w:tbl>
    <w:p w14:paraId="6DBE86BA" w14:textId="77777777" w:rsidR="00A65E95" w:rsidRDefault="00A65E95">
      <w:pPr>
        <w:sectPr w:rsidR="00A65E95">
          <w:pgSz w:w="11904" w:h="16834"/>
          <w:pgMar w:top="680" w:right="1627" w:bottom="678" w:left="1277" w:header="720" w:footer="720" w:gutter="0"/>
          <w:cols w:space="720"/>
        </w:sectPr>
      </w:pPr>
    </w:p>
    <w:p w14:paraId="41437FD6" w14:textId="30AE5B2A"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45440" behindDoc="1" locked="0" layoutInCell="1" allowOverlap="1" wp14:anchorId="53F8BF83" wp14:editId="715A4FA5">
                <wp:simplePos x="0" y="0"/>
                <wp:positionH relativeFrom="page">
                  <wp:posOffset>3315970</wp:posOffset>
                </wp:positionH>
                <wp:positionV relativeFrom="page">
                  <wp:posOffset>10007600</wp:posOffset>
                </wp:positionV>
                <wp:extent cx="713740" cy="155575"/>
                <wp:effectExtent l="0" t="0" r="0" b="0"/>
                <wp:wrapSquare wrapText="bothSides"/>
                <wp:docPr id="26"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8BF83" id="Text Box 27" o:spid="_x0000_s1027" type="#_x0000_t202" style="position:absolute;margin-left:261.1pt;margin-top:788pt;width:56.2pt;height:12.25pt;z-index:-2516710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LTyvK3sAQAAvgMAAA4AAAAAAAAAAAAAAAAALgIAAGRycy9lMm9E&#10;b2MueG1sUEsBAi0AFAAGAAgAAAAhAP9lC5HgAAAADQEAAA8AAAAAAAAAAAAAAAAARgQAAGRycy9k&#10;b3ducmV2LnhtbFBLBQYAAAAABAAEAPMAAABTBQAAAAA=&#10;" filled="f" stroked="f">
                <v:textbox inset="0,0,0,0">
                  <w:txbxContent>
                    <w:p w14:paraId="1862652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2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558C0EBB" w14:textId="77777777" w:rsidR="00A65E95" w:rsidRDefault="00BF272D">
      <w:pPr>
        <w:tabs>
          <w:tab w:val="left" w:pos="720"/>
        </w:tabs>
        <w:spacing w:before="119" w:line="328" w:lineRule="exact"/>
        <w:ind w:right="72"/>
        <w:textAlignment w:val="baseline"/>
        <w:rPr>
          <w:rFonts w:ascii="Arial" w:eastAsia="Arial" w:hAnsi="Arial"/>
          <w:b/>
          <w:color w:val="000000"/>
          <w:spacing w:val="-4"/>
          <w:sz w:val="29"/>
        </w:rPr>
      </w:pPr>
      <w:r>
        <w:rPr>
          <w:rFonts w:ascii="Arial" w:eastAsia="Arial" w:hAnsi="Arial"/>
          <w:b/>
          <w:color w:val="000000"/>
          <w:spacing w:val="-4"/>
          <w:sz w:val="29"/>
        </w:rPr>
        <w:t>1</w:t>
      </w:r>
      <w:r>
        <w:rPr>
          <w:rFonts w:ascii="Arial" w:eastAsia="Arial" w:hAnsi="Arial"/>
          <w:b/>
          <w:color w:val="000000"/>
          <w:spacing w:val="-4"/>
          <w:sz w:val="29"/>
        </w:rPr>
        <w:tab/>
        <w:t>Introduction</w:t>
      </w:r>
    </w:p>
    <w:p w14:paraId="791DFB8A" w14:textId="77777777" w:rsidR="00A65E95" w:rsidRDefault="00BF272D">
      <w:pPr>
        <w:spacing w:before="166" w:line="278" w:lineRule="exact"/>
        <w:ind w:right="72"/>
        <w:textAlignment w:val="baseline"/>
        <w:rPr>
          <w:rFonts w:ascii="Arial" w:eastAsia="Arial" w:hAnsi="Arial"/>
          <w:b/>
          <w:color w:val="000000"/>
          <w:spacing w:val="33"/>
          <w:sz w:val="24"/>
        </w:rPr>
      </w:pPr>
      <w:r>
        <w:rPr>
          <w:rFonts w:ascii="Arial" w:eastAsia="Arial" w:hAnsi="Arial"/>
          <w:b/>
          <w:color w:val="000000"/>
          <w:spacing w:val="33"/>
          <w:sz w:val="24"/>
        </w:rPr>
        <w:t>1.1 Scope</w:t>
      </w:r>
    </w:p>
    <w:p w14:paraId="0E47D4A6" w14:textId="77777777" w:rsidR="00A65E95" w:rsidRDefault="00BF272D">
      <w:pPr>
        <w:spacing w:before="143" w:line="233"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1.1.1 To connect or use the National Electricity Transmission System (NETS), a User must comply with the requirements of the CUSC. This procedure outlines the responsibilities of NGESO and the TO associated with checking Compliance that involve NGET or affect the TO.</w:t>
      </w:r>
    </w:p>
    <w:p w14:paraId="74B58CFD"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1.1.2 A User request for connection to the NETS may require a New Connection Site to be provided by the </w:t>
      </w:r>
      <w:proofErr w:type="gramStart"/>
      <w:r>
        <w:rPr>
          <w:rFonts w:ascii="Arial" w:eastAsia="Arial" w:hAnsi="Arial"/>
          <w:color w:val="000000"/>
          <w:sz w:val="21"/>
        </w:rPr>
        <w:t>TO, or</w:t>
      </w:r>
      <w:proofErr w:type="gramEnd"/>
      <w:r>
        <w:rPr>
          <w:rFonts w:ascii="Arial" w:eastAsia="Arial" w:hAnsi="Arial"/>
          <w:color w:val="000000"/>
          <w:sz w:val="21"/>
        </w:rPr>
        <w:t xml:space="preserve"> may require a modification to an existing Connection Site, either of which may necessitate reinforcement of the NETS.</w:t>
      </w:r>
    </w:p>
    <w:p w14:paraId="73EEB7F3" w14:textId="77777777" w:rsidR="00A65E95" w:rsidRDefault="00BF272D">
      <w:pPr>
        <w:spacing w:before="120" w:line="232"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1.1.3 NGESO shall procure that relevant Grid Code and </w:t>
      </w:r>
      <w:proofErr w:type="gramStart"/>
      <w:r>
        <w:rPr>
          <w:rFonts w:ascii="Arial" w:eastAsia="Arial" w:hAnsi="Arial"/>
          <w:color w:val="000000"/>
          <w:sz w:val="21"/>
        </w:rPr>
        <w:t>site specific</w:t>
      </w:r>
      <w:proofErr w:type="gramEnd"/>
      <w:r>
        <w:rPr>
          <w:rFonts w:ascii="Arial" w:eastAsia="Arial" w:hAnsi="Arial"/>
          <w:color w:val="000000"/>
          <w:sz w:val="21"/>
        </w:rPr>
        <w:t xml:space="preserve"> contractual requirements are met. This may be managed through the Operational Notification Panel (ONP) chaired by NGESO.</w:t>
      </w:r>
    </w:p>
    <w:p w14:paraId="2813D0CD" w14:textId="77777777" w:rsidR="00A65E95" w:rsidRDefault="00BF272D">
      <w:pPr>
        <w:spacing w:before="127"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1.1.4 Where a request to change an existing connection has Compliance implications which may involve or affect a TO, NGESO and the TO(s) shall agree which parts of this procedure are required and which parts of this procedure may be omitted.</w:t>
      </w:r>
    </w:p>
    <w:p w14:paraId="1B3E1520" w14:textId="77777777" w:rsidR="00A65E95" w:rsidRDefault="00BF272D">
      <w:pPr>
        <w:spacing w:before="140"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1.1.5 For the avoidance of doubt, User information shall only be exchanged between Parties when required by the TO and in accordance with STC Schedule 3.</w:t>
      </w:r>
    </w:p>
    <w:p w14:paraId="37BD3F7F" w14:textId="77777777" w:rsidR="00A65E95" w:rsidRDefault="00BF272D">
      <w:pPr>
        <w:spacing w:before="126" w:line="225"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1.1.6 This procedure applies to NGESO and each TO. </w:t>
      </w:r>
      <w:proofErr w:type="gramStart"/>
      <w:r>
        <w:rPr>
          <w:rFonts w:ascii="Arial" w:eastAsia="Arial" w:hAnsi="Arial"/>
          <w:color w:val="000000"/>
          <w:sz w:val="21"/>
        </w:rPr>
        <w:t>For the purpose of</w:t>
      </w:r>
      <w:proofErr w:type="gramEnd"/>
      <w:r>
        <w:rPr>
          <w:rFonts w:ascii="Arial" w:eastAsia="Arial" w:hAnsi="Arial"/>
          <w:color w:val="000000"/>
          <w:sz w:val="21"/>
        </w:rPr>
        <w:t xml:space="preserve"> this document, the TOs are:</w:t>
      </w:r>
    </w:p>
    <w:p w14:paraId="7239C0ED" w14:textId="77777777" w:rsidR="00A65E95" w:rsidRDefault="00BF272D">
      <w:pPr>
        <w:numPr>
          <w:ilvl w:val="0"/>
          <w:numId w:val="1"/>
        </w:numPr>
        <w:tabs>
          <w:tab w:val="clear" w:pos="360"/>
          <w:tab w:val="left" w:pos="1224"/>
        </w:tabs>
        <w:spacing w:before="93" w:line="262" w:lineRule="exact"/>
        <w:ind w:left="1224" w:right="72" w:hanging="360"/>
        <w:textAlignment w:val="baseline"/>
        <w:rPr>
          <w:rFonts w:ascii="Arial" w:eastAsia="Arial" w:hAnsi="Arial"/>
          <w:color w:val="000000"/>
          <w:spacing w:val="-6"/>
          <w:sz w:val="21"/>
        </w:rPr>
      </w:pPr>
      <w:r>
        <w:rPr>
          <w:rFonts w:ascii="Arial" w:eastAsia="Arial" w:hAnsi="Arial"/>
          <w:color w:val="000000"/>
          <w:spacing w:val="-6"/>
          <w:sz w:val="21"/>
        </w:rPr>
        <w:t>NGET</w:t>
      </w:r>
    </w:p>
    <w:p w14:paraId="2CAB437A" w14:textId="77777777" w:rsidR="00A65E95" w:rsidRDefault="00BF272D">
      <w:pPr>
        <w:numPr>
          <w:ilvl w:val="0"/>
          <w:numId w:val="1"/>
        </w:numPr>
        <w:tabs>
          <w:tab w:val="clear" w:pos="360"/>
          <w:tab w:val="left" w:pos="1224"/>
        </w:tabs>
        <w:spacing w:before="103" w:line="262" w:lineRule="exact"/>
        <w:ind w:left="1224" w:right="72" w:hanging="360"/>
        <w:textAlignment w:val="baseline"/>
        <w:rPr>
          <w:rFonts w:ascii="Arial" w:eastAsia="Arial" w:hAnsi="Arial"/>
          <w:color w:val="000000"/>
          <w:spacing w:val="-7"/>
          <w:sz w:val="21"/>
        </w:rPr>
      </w:pPr>
      <w:proofErr w:type="gramStart"/>
      <w:r>
        <w:rPr>
          <w:rFonts w:ascii="Arial" w:eastAsia="Arial" w:hAnsi="Arial"/>
          <w:color w:val="000000"/>
          <w:spacing w:val="-7"/>
          <w:sz w:val="21"/>
        </w:rPr>
        <w:t>SPT;</w:t>
      </w:r>
      <w:proofErr w:type="gramEnd"/>
    </w:p>
    <w:p w14:paraId="41487111" w14:textId="77777777" w:rsidR="00A65E95" w:rsidRDefault="00BF272D">
      <w:pPr>
        <w:numPr>
          <w:ilvl w:val="0"/>
          <w:numId w:val="1"/>
        </w:numPr>
        <w:tabs>
          <w:tab w:val="clear" w:pos="360"/>
          <w:tab w:val="left" w:pos="1224"/>
        </w:tabs>
        <w:spacing w:before="108" w:line="262" w:lineRule="exact"/>
        <w:ind w:left="1224" w:right="72" w:hanging="360"/>
        <w:textAlignment w:val="baseline"/>
        <w:rPr>
          <w:rFonts w:ascii="Arial" w:eastAsia="Arial" w:hAnsi="Arial"/>
          <w:color w:val="000000"/>
          <w:spacing w:val="-5"/>
          <w:sz w:val="21"/>
        </w:rPr>
      </w:pPr>
      <w:r>
        <w:rPr>
          <w:rFonts w:ascii="Arial" w:eastAsia="Arial" w:hAnsi="Arial"/>
          <w:color w:val="000000"/>
          <w:spacing w:val="-5"/>
          <w:sz w:val="21"/>
        </w:rPr>
        <w:t>SHE-T; and</w:t>
      </w:r>
    </w:p>
    <w:p w14:paraId="13267989" w14:textId="77777777" w:rsidR="00A65E95" w:rsidRDefault="00BF272D">
      <w:pPr>
        <w:numPr>
          <w:ilvl w:val="0"/>
          <w:numId w:val="1"/>
        </w:numPr>
        <w:tabs>
          <w:tab w:val="clear" w:pos="360"/>
          <w:tab w:val="left" w:pos="1224"/>
        </w:tabs>
        <w:spacing w:before="110" w:line="240" w:lineRule="exact"/>
        <w:ind w:left="1224" w:right="72" w:hanging="360"/>
        <w:textAlignment w:val="baseline"/>
        <w:rPr>
          <w:rFonts w:ascii="Arial" w:eastAsia="Arial" w:hAnsi="Arial"/>
          <w:color w:val="000000"/>
          <w:sz w:val="21"/>
        </w:rPr>
      </w:pPr>
      <w:r>
        <w:rPr>
          <w:rFonts w:ascii="Arial" w:eastAsia="Arial" w:hAnsi="Arial"/>
          <w:color w:val="000000"/>
          <w:sz w:val="21"/>
        </w:rPr>
        <w:t>All Offshore Transmission Owner as appointed by the Authority. (For the avoidance of doubt, this includes Preferred Bidders)</w:t>
      </w:r>
    </w:p>
    <w:p w14:paraId="461146E0" w14:textId="77777777" w:rsidR="00A65E95" w:rsidRDefault="00BF272D">
      <w:pPr>
        <w:spacing w:before="127" w:line="231" w:lineRule="exact"/>
        <w:ind w:left="720" w:right="72" w:hanging="720"/>
        <w:jc w:val="both"/>
        <w:textAlignment w:val="baseline"/>
        <w:rPr>
          <w:rFonts w:ascii="Arial" w:eastAsia="Arial" w:hAnsi="Arial"/>
          <w:color w:val="000000"/>
          <w:spacing w:val="-4"/>
          <w:sz w:val="21"/>
        </w:rPr>
      </w:pPr>
      <w:r>
        <w:rPr>
          <w:rFonts w:ascii="Arial" w:eastAsia="Arial" w:hAnsi="Arial"/>
          <w:color w:val="000000"/>
          <w:spacing w:val="-4"/>
          <w:sz w:val="21"/>
        </w:rPr>
        <w:t>1.1.7 This procedure sets out the requirements for the exchange of information in respect of Compliance between NGESO and each TO associated with a User request for connection to or use of the NETS. However, it should be noted that this does not cover the full process that is triggered by a request for embedded generation, as the DNO interfaces are not reflected in STCPs. The additional details are incorporated in an agreement involving the DNOs.</w:t>
      </w:r>
    </w:p>
    <w:p w14:paraId="1FD8CB81" w14:textId="77777777" w:rsidR="00A65E95" w:rsidRDefault="00BF272D">
      <w:pPr>
        <w:spacing w:before="99" w:line="278" w:lineRule="exact"/>
        <w:ind w:right="72"/>
        <w:textAlignment w:val="baseline"/>
        <w:rPr>
          <w:rFonts w:ascii="Arial" w:eastAsia="Arial" w:hAnsi="Arial"/>
          <w:b/>
          <w:color w:val="000000"/>
          <w:spacing w:val="20"/>
          <w:sz w:val="24"/>
        </w:rPr>
      </w:pPr>
      <w:r>
        <w:rPr>
          <w:rFonts w:ascii="Arial" w:eastAsia="Arial" w:hAnsi="Arial"/>
          <w:b/>
          <w:color w:val="000000"/>
          <w:spacing w:val="20"/>
          <w:sz w:val="24"/>
        </w:rPr>
        <w:t>1.2 Objectives</w:t>
      </w:r>
    </w:p>
    <w:p w14:paraId="5B03DC51" w14:textId="77777777" w:rsidR="00A65E95" w:rsidRDefault="00BF272D">
      <w:pPr>
        <w:spacing w:before="102" w:line="241" w:lineRule="exact"/>
        <w:ind w:right="72"/>
        <w:textAlignment w:val="baseline"/>
        <w:rPr>
          <w:rFonts w:ascii="Arial" w:eastAsia="Arial" w:hAnsi="Arial"/>
          <w:color w:val="000000"/>
          <w:sz w:val="21"/>
        </w:rPr>
      </w:pPr>
      <w:r>
        <w:rPr>
          <w:rFonts w:ascii="Arial" w:eastAsia="Arial" w:hAnsi="Arial"/>
          <w:color w:val="000000"/>
          <w:sz w:val="21"/>
        </w:rPr>
        <w:t>1.2.1 The objectives of this procedure are to specify:</w:t>
      </w:r>
    </w:p>
    <w:p w14:paraId="3E280211" w14:textId="77777777" w:rsidR="00A65E95" w:rsidRDefault="00BF272D">
      <w:pPr>
        <w:numPr>
          <w:ilvl w:val="0"/>
          <w:numId w:val="2"/>
        </w:numPr>
        <w:tabs>
          <w:tab w:val="clear" w:pos="576"/>
          <w:tab w:val="left" w:pos="1440"/>
        </w:tabs>
        <w:spacing w:before="95" w:line="226" w:lineRule="exact"/>
        <w:ind w:left="1440" w:right="72" w:hanging="576"/>
        <w:jc w:val="both"/>
        <w:textAlignment w:val="baseline"/>
        <w:rPr>
          <w:rFonts w:ascii="Arial" w:eastAsia="Arial" w:hAnsi="Arial"/>
          <w:color w:val="000000"/>
          <w:sz w:val="21"/>
        </w:rPr>
      </w:pPr>
      <w:r>
        <w:rPr>
          <w:rFonts w:ascii="Arial" w:eastAsia="Arial" w:hAnsi="Arial"/>
          <w:color w:val="000000"/>
          <w:sz w:val="21"/>
        </w:rPr>
        <w:t xml:space="preserve">the responsibilities of Parties in relation to </w:t>
      </w:r>
      <w:proofErr w:type="spellStart"/>
      <w:r>
        <w:rPr>
          <w:rFonts w:ascii="Arial" w:eastAsia="Arial" w:hAnsi="Arial"/>
          <w:color w:val="000000"/>
          <w:sz w:val="21"/>
        </w:rPr>
        <w:t>Energisation</w:t>
      </w:r>
      <w:proofErr w:type="spellEnd"/>
      <w:r>
        <w:rPr>
          <w:rFonts w:ascii="Arial" w:eastAsia="Arial" w:hAnsi="Arial"/>
          <w:color w:val="000000"/>
          <w:sz w:val="21"/>
        </w:rPr>
        <w:t xml:space="preserve"> Operational Notification (EON)/Interim Operational Notification (ION)/Final Operational Notification (FON) and Compliance Testing </w:t>
      </w:r>
      <w:proofErr w:type="gramStart"/>
      <w:r>
        <w:rPr>
          <w:rFonts w:ascii="Arial" w:eastAsia="Arial" w:hAnsi="Arial"/>
          <w:color w:val="000000"/>
          <w:sz w:val="21"/>
        </w:rPr>
        <w:t>activities;</w:t>
      </w:r>
      <w:proofErr w:type="gramEnd"/>
    </w:p>
    <w:p w14:paraId="1FE41C92" w14:textId="77777777" w:rsidR="00A65E95" w:rsidRDefault="00BF272D">
      <w:pPr>
        <w:numPr>
          <w:ilvl w:val="0"/>
          <w:numId w:val="2"/>
        </w:numPr>
        <w:tabs>
          <w:tab w:val="clear" w:pos="576"/>
          <w:tab w:val="left" w:pos="1440"/>
        </w:tabs>
        <w:spacing w:before="178" w:line="206" w:lineRule="exact"/>
        <w:ind w:left="1440" w:right="72" w:hanging="576"/>
        <w:jc w:val="both"/>
        <w:textAlignment w:val="baseline"/>
        <w:rPr>
          <w:rFonts w:ascii="Arial" w:eastAsia="Arial" w:hAnsi="Arial"/>
          <w:color w:val="000000"/>
          <w:sz w:val="21"/>
        </w:rPr>
      </w:pPr>
      <w:r>
        <w:rPr>
          <w:rFonts w:ascii="Arial" w:eastAsia="Arial" w:hAnsi="Arial"/>
          <w:color w:val="000000"/>
          <w:sz w:val="21"/>
        </w:rPr>
        <w:t xml:space="preserve">the requirements for exchange of information between Parties related to EON/ION/FONs and Compliance </w:t>
      </w:r>
      <w:proofErr w:type="gramStart"/>
      <w:r>
        <w:rPr>
          <w:rFonts w:ascii="Arial" w:eastAsia="Arial" w:hAnsi="Arial"/>
          <w:color w:val="000000"/>
          <w:sz w:val="21"/>
        </w:rPr>
        <w:t>activities;</w:t>
      </w:r>
      <w:proofErr w:type="gramEnd"/>
    </w:p>
    <w:p w14:paraId="0D28D114" w14:textId="77777777" w:rsidR="00A65E95" w:rsidRDefault="00BF272D">
      <w:pPr>
        <w:numPr>
          <w:ilvl w:val="0"/>
          <w:numId w:val="2"/>
        </w:numPr>
        <w:tabs>
          <w:tab w:val="clear" w:pos="576"/>
          <w:tab w:val="left" w:pos="1440"/>
        </w:tabs>
        <w:spacing w:before="108" w:line="262" w:lineRule="exact"/>
        <w:ind w:left="1440" w:right="72"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an outline structure for the </w:t>
      </w:r>
      <w:proofErr w:type="spellStart"/>
      <w:r>
        <w:rPr>
          <w:rFonts w:ascii="Arial" w:eastAsia="Arial" w:hAnsi="Arial"/>
          <w:color w:val="000000"/>
          <w:spacing w:val="-3"/>
          <w:sz w:val="21"/>
        </w:rPr>
        <w:t>organisation</w:t>
      </w:r>
      <w:proofErr w:type="spellEnd"/>
      <w:r>
        <w:rPr>
          <w:rFonts w:ascii="Arial" w:eastAsia="Arial" w:hAnsi="Arial"/>
          <w:color w:val="000000"/>
          <w:spacing w:val="-3"/>
          <w:sz w:val="21"/>
        </w:rPr>
        <w:t xml:space="preserve"> of data; and</w:t>
      </w:r>
    </w:p>
    <w:p w14:paraId="71E99D0B" w14:textId="77777777" w:rsidR="00A65E95" w:rsidRDefault="00BF272D">
      <w:pPr>
        <w:numPr>
          <w:ilvl w:val="0"/>
          <w:numId w:val="2"/>
        </w:numPr>
        <w:tabs>
          <w:tab w:val="clear" w:pos="576"/>
          <w:tab w:val="left" w:pos="1440"/>
        </w:tabs>
        <w:spacing w:before="107" w:line="262" w:lineRule="exact"/>
        <w:ind w:left="1440" w:right="72" w:hanging="576"/>
        <w:jc w:val="both"/>
        <w:textAlignment w:val="baseline"/>
        <w:rPr>
          <w:rFonts w:ascii="Arial" w:eastAsia="Arial" w:hAnsi="Arial"/>
          <w:color w:val="000000"/>
          <w:spacing w:val="-4"/>
          <w:sz w:val="21"/>
        </w:rPr>
      </w:pPr>
      <w:r>
        <w:rPr>
          <w:rFonts w:ascii="Arial" w:eastAsia="Arial" w:hAnsi="Arial"/>
          <w:color w:val="000000"/>
          <w:spacing w:val="-4"/>
          <w:sz w:val="21"/>
        </w:rPr>
        <w:t>the means of communication to be used across the NGESO – TO interface.</w:t>
      </w:r>
    </w:p>
    <w:p w14:paraId="2A3A925A" w14:textId="77777777" w:rsidR="00A65E95" w:rsidRDefault="00BF272D">
      <w:pPr>
        <w:spacing w:before="180" w:line="233" w:lineRule="exact"/>
        <w:ind w:left="720" w:right="72" w:hanging="720"/>
        <w:jc w:val="both"/>
        <w:textAlignment w:val="baseline"/>
        <w:rPr>
          <w:rFonts w:ascii="Arial" w:eastAsia="Arial" w:hAnsi="Arial"/>
          <w:color w:val="000000"/>
          <w:sz w:val="21"/>
        </w:rPr>
      </w:pPr>
      <w:r>
        <w:rPr>
          <w:rFonts w:ascii="Arial" w:eastAsia="Arial" w:hAnsi="Arial"/>
          <w:color w:val="000000"/>
          <w:sz w:val="21"/>
        </w:rPr>
        <w:t>1.2.2 This procedure includes the Parties’ responsibilities in respect of Compliance which involve or affect TO Plant and/or Apparatus. This applies to all requests and data changes submitted by Users for connection to or use of the NETS.</w:t>
      </w:r>
    </w:p>
    <w:p w14:paraId="240D5B24"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1.2.3 Appendix B contains a summary of responsibilities on Parties with respect to EON/ION/FON and Compliance Testing.</w:t>
      </w:r>
    </w:p>
    <w:p w14:paraId="2F6E42C1" w14:textId="77777777" w:rsidR="00A65E95" w:rsidRDefault="00BF272D">
      <w:pPr>
        <w:spacing w:before="134" w:line="221" w:lineRule="exact"/>
        <w:ind w:left="720" w:right="72" w:hanging="720"/>
        <w:jc w:val="both"/>
        <w:textAlignment w:val="baseline"/>
        <w:rPr>
          <w:rFonts w:ascii="Arial" w:eastAsia="Arial" w:hAnsi="Arial"/>
          <w:color w:val="000000"/>
          <w:sz w:val="21"/>
        </w:rPr>
      </w:pPr>
      <w:r>
        <w:rPr>
          <w:rFonts w:ascii="Arial" w:eastAsia="Arial" w:hAnsi="Arial"/>
          <w:color w:val="000000"/>
          <w:sz w:val="21"/>
        </w:rPr>
        <w:t xml:space="preserve">1.2.4 For the avoidance of doubt the testing and </w:t>
      </w:r>
      <w:proofErr w:type="spellStart"/>
      <w:r>
        <w:rPr>
          <w:rFonts w:ascii="Arial" w:eastAsia="Arial" w:hAnsi="Arial"/>
          <w:color w:val="000000"/>
          <w:sz w:val="21"/>
        </w:rPr>
        <w:t>energisation</w:t>
      </w:r>
      <w:proofErr w:type="spellEnd"/>
      <w:r>
        <w:rPr>
          <w:rFonts w:ascii="Arial" w:eastAsia="Arial" w:hAnsi="Arial"/>
          <w:color w:val="000000"/>
          <w:sz w:val="21"/>
        </w:rPr>
        <w:t xml:space="preserve"> of TO Plant and/or Apparatus is covered under STCP 19-4 Commissioning and Decommissioning.</w:t>
      </w:r>
    </w:p>
    <w:p w14:paraId="3403B550" w14:textId="77777777" w:rsidR="00A65E95" w:rsidRDefault="00A65E95">
      <w:pPr>
        <w:sectPr w:rsidR="00A65E95">
          <w:pgSz w:w="11904" w:h="16834"/>
          <w:pgMar w:top="680" w:right="1354" w:bottom="678" w:left="1430" w:header="720" w:footer="720" w:gutter="0"/>
          <w:cols w:space="720"/>
        </w:sectPr>
      </w:pPr>
    </w:p>
    <w:p w14:paraId="0D4F97AE" w14:textId="222FB4A2"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46464" behindDoc="1" locked="0" layoutInCell="1" allowOverlap="1" wp14:anchorId="08D7E22E" wp14:editId="42827783">
                <wp:simplePos x="0" y="0"/>
                <wp:positionH relativeFrom="page">
                  <wp:posOffset>3315970</wp:posOffset>
                </wp:positionH>
                <wp:positionV relativeFrom="page">
                  <wp:posOffset>10007600</wp:posOffset>
                </wp:positionV>
                <wp:extent cx="713740" cy="156210"/>
                <wp:effectExtent l="0" t="0" r="0" b="0"/>
                <wp:wrapSquare wrapText="bothSides"/>
                <wp:docPr id="25"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D7E22E" id="Text Box 26" o:spid="_x0000_s1028" type="#_x0000_t202" style="position:absolute;margin-left:261.1pt;margin-top:788pt;width:56.2pt;height:12.3pt;z-index:-25167001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" filled="f" stroked="f">
                <v:textbox inset="0,0,0,0">
                  <w:txbxContent>
                    <w:p w14:paraId="322018B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3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417AAAFA" w14:textId="77777777" w:rsidR="00A65E95" w:rsidRDefault="00BF272D">
      <w:pPr>
        <w:tabs>
          <w:tab w:val="left" w:pos="720"/>
        </w:tabs>
        <w:spacing w:before="473" w:line="334" w:lineRule="exact"/>
        <w:textAlignment w:val="baseline"/>
        <w:rPr>
          <w:rFonts w:ascii="Arial" w:eastAsia="Arial" w:hAnsi="Arial"/>
          <w:b/>
          <w:color w:val="000000"/>
          <w:spacing w:val="-2"/>
          <w:sz w:val="29"/>
        </w:rPr>
      </w:pPr>
      <w:r>
        <w:rPr>
          <w:rFonts w:ascii="Arial" w:eastAsia="Arial" w:hAnsi="Arial"/>
          <w:b/>
          <w:color w:val="000000"/>
          <w:spacing w:val="-2"/>
          <w:sz w:val="29"/>
        </w:rPr>
        <w:t>2</w:t>
      </w:r>
      <w:r>
        <w:rPr>
          <w:rFonts w:ascii="Arial" w:eastAsia="Arial" w:hAnsi="Arial"/>
          <w:b/>
          <w:color w:val="000000"/>
          <w:spacing w:val="-2"/>
          <w:sz w:val="29"/>
        </w:rPr>
        <w:tab/>
        <w:t>Key Definitions</w:t>
      </w:r>
    </w:p>
    <w:p w14:paraId="19FE1E93" w14:textId="77777777" w:rsidR="00A65E95" w:rsidRDefault="00BF272D">
      <w:pPr>
        <w:tabs>
          <w:tab w:val="left" w:pos="720"/>
        </w:tabs>
        <w:spacing w:before="155" w:line="276" w:lineRule="exact"/>
        <w:textAlignment w:val="baseline"/>
        <w:rPr>
          <w:rFonts w:ascii="Arial" w:eastAsia="Arial" w:hAnsi="Arial"/>
          <w:b/>
          <w:color w:val="000000"/>
          <w:spacing w:val="3"/>
          <w:sz w:val="24"/>
        </w:rPr>
      </w:pPr>
      <w:r>
        <w:rPr>
          <w:rFonts w:ascii="Arial" w:eastAsia="Arial" w:hAnsi="Arial"/>
          <w:b/>
          <w:color w:val="000000"/>
          <w:spacing w:val="3"/>
          <w:sz w:val="24"/>
        </w:rPr>
        <w:t>2.1</w:t>
      </w:r>
      <w:r>
        <w:rPr>
          <w:rFonts w:ascii="Arial" w:eastAsia="Arial" w:hAnsi="Arial"/>
          <w:b/>
          <w:color w:val="000000"/>
          <w:spacing w:val="3"/>
          <w:sz w:val="24"/>
        </w:rPr>
        <w:tab/>
        <w:t>For the purposes of STCP 19-3 Operational Notification &amp; Compliance</w:t>
      </w:r>
    </w:p>
    <w:p w14:paraId="44E7BA81" w14:textId="77777777" w:rsidR="00A65E95" w:rsidRDefault="00BF272D">
      <w:pPr>
        <w:spacing w:line="276" w:lineRule="exact"/>
        <w:ind w:left="720"/>
        <w:textAlignment w:val="baseline"/>
        <w:rPr>
          <w:rFonts w:ascii="Arial" w:eastAsia="Arial" w:hAnsi="Arial"/>
          <w:b/>
          <w:color w:val="000000"/>
          <w:spacing w:val="-1"/>
          <w:sz w:val="24"/>
        </w:rPr>
      </w:pPr>
      <w:r>
        <w:rPr>
          <w:rFonts w:ascii="Arial" w:eastAsia="Arial" w:hAnsi="Arial"/>
          <w:b/>
          <w:color w:val="000000"/>
          <w:spacing w:val="-1"/>
          <w:sz w:val="24"/>
        </w:rPr>
        <w:t>Testing:</w:t>
      </w:r>
    </w:p>
    <w:p w14:paraId="08EABD2F" w14:textId="77777777" w:rsidR="00A65E95" w:rsidRDefault="00BF272D">
      <w:pPr>
        <w:spacing w:before="151"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 </w:t>
      </w:r>
      <w:r>
        <w:rPr>
          <w:rFonts w:ascii="Arial" w:eastAsia="Arial" w:hAnsi="Arial"/>
          <w:b/>
          <w:color w:val="000000"/>
          <w:sz w:val="21"/>
        </w:rPr>
        <w:t xml:space="preserve">Commissioning Panels </w:t>
      </w:r>
      <w:r>
        <w:rPr>
          <w:rFonts w:ascii="Arial" w:eastAsia="Arial" w:hAnsi="Arial"/>
          <w:color w:val="000000"/>
          <w:sz w:val="21"/>
        </w:rPr>
        <w:t xml:space="preserve">are the panels chaired by the TO </w:t>
      </w:r>
      <w:proofErr w:type="spellStart"/>
      <w:r>
        <w:rPr>
          <w:rFonts w:ascii="Arial" w:eastAsia="Arial" w:hAnsi="Arial"/>
          <w:color w:val="000000"/>
          <w:sz w:val="21"/>
        </w:rPr>
        <w:t>to</w:t>
      </w:r>
      <w:proofErr w:type="spellEnd"/>
      <w:r>
        <w:rPr>
          <w:rFonts w:ascii="Arial" w:eastAsia="Arial" w:hAnsi="Arial"/>
          <w:color w:val="000000"/>
          <w:sz w:val="21"/>
        </w:rPr>
        <w:t xml:space="preserve"> manage and facilitate the commissioning and decommissioning of Plant and/or Apparatus.</w:t>
      </w:r>
    </w:p>
    <w:p w14:paraId="30687124" w14:textId="77777777" w:rsidR="00A65E95" w:rsidRDefault="00BF272D">
      <w:pPr>
        <w:spacing w:before="121" w:line="230" w:lineRule="exact"/>
        <w:ind w:left="720" w:hanging="720"/>
        <w:jc w:val="both"/>
        <w:textAlignment w:val="baseline"/>
        <w:rPr>
          <w:rFonts w:ascii="Arial" w:eastAsia="Arial" w:hAnsi="Arial"/>
          <w:color w:val="000000"/>
          <w:spacing w:val="-6"/>
          <w:sz w:val="21"/>
        </w:rPr>
      </w:pPr>
      <w:r>
        <w:rPr>
          <w:rFonts w:ascii="Arial" w:eastAsia="Arial" w:hAnsi="Arial"/>
          <w:color w:val="000000"/>
          <w:spacing w:val="-6"/>
          <w:sz w:val="21"/>
        </w:rPr>
        <w:t xml:space="preserve">2.1.2 </w:t>
      </w:r>
      <w:r>
        <w:rPr>
          <w:rFonts w:ascii="Arial" w:eastAsia="Arial" w:hAnsi="Arial"/>
          <w:b/>
          <w:color w:val="000000"/>
          <w:spacing w:val="-6"/>
          <w:sz w:val="21"/>
        </w:rPr>
        <w:t xml:space="preserve">Compliance </w:t>
      </w:r>
      <w:r>
        <w:rPr>
          <w:rFonts w:ascii="Arial" w:eastAsia="Arial" w:hAnsi="Arial"/>
          <w:color w:val="000000"/>
          <w:spacing w:val="-6"/>
          <w:sz w:val="21"/>
        </w:rPr>
        <w:t>means the Compliance of User Equipment to the requirements of the Grid Code, CUSC, Construction Agreements and the User’s Bilateral Agreement and “Compliant” shall be construed accordingly. As per the procedure outlined in the Compliance Process section of the Grid Code.</w:t>
      </w:r>
    </w:p>
    <w:p w14:paraId="31C94D58" w14:textId="77777777" w:rsidR="00A65E95" w:rsidRDefault="00BF272D">
      <w:pPr>
        <w:spacing w:before="120" w:line="232"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2.1.3 </w:t>
      </w:r>
      <w:r>
        <w:rPr>
          <w:rFonts w:ascii="Arial" w:eastAsia="Arial" w:hAnsi="Arial"/>
          <w:b/>
          <w:color w:val="000000"/>
          <w:spacing w:val="-4"/>
          <w:sz w:val="21"/>
        </w:rPr>
        <w:t xml:space="preserve">Compliance Monitoring Statement </w:t>
      </w:r>
      <w:r>
        <w:rPr>
          <w:rFonts w:ascii="Arial" w:eastAsia="Arial" w:hAnsi="Arial"/>
          <w:color w:val="000000"/>
          <w:spacing w:val="-4"/>
          <w:sz w:val="21"/>
        </w:rPr>
        <w:t>means a statement produced by NGESO or a TO (in accordance with Appendix A1) for each new connection covering all areas of Compliance. NGET and the TO are to produce their own Compliance Monitoring Statement.</w:t>
      </w:r>
    </w:p>
    <w:p w14:paraId="12A8E597" w14:textId="77777777" w:rsidR="00A65E95" w:rsidRDefault="00BF272D">
      <w:pPr>
        <w:spacing w:line="343" w:lineRule="exact"/>
        <w:ind w:right="864"/>
        <w:textAlignment w:val="baseline"/>
        <w:rPr>
          <w:rFonts w:ascii="Arial" w:eastAsia="Arial" w:hAnsi="Arial"/>
          <w:color w:val="000000"/>
          <w:spacing w:val="-3"/>
          <w:sz w:val="21"/>
        </w:rPr>
      </w:pPr>
      <w:r>
        <w:rPr>
          <w:rFonts w:ascii="Arial" w:eastAsia="Arial" w:hAnsi="Arial"/>
          <w:color w:val="000000"/>
          <w:spacing w:val="-3"/>
          <w:sz w:val="21"/>
        </w:rPr>
        <w:t xml:space="preserve">2.1.4 </w:t>
      </w:r>
      <w:r>
        <w:rPr>
          <w:rFonts w:ascii="Arial" w:eastAsia="Arial" w:hAnsi="Arial"/>
          <w:b/>
          <w:color w:val="000000"/>
          <w:spacing w:val="-3"/>
          <w:sz w:val="21"/>
        </w:rPr>
        <w:t xml:space="preserve">Compliance Testing </w:t>
      </w:r>
      <w:r>
        <w:rPr>
          <w:rFonts w:ascii="Arial" w:eastAsia="Arial" w:hAnsi="Arial"/>
          <w:color w:val="000000"/>
          <w:spacing w:val="-3"/>
          <w:sz w:val="21"/>
        </w:rPr>
        <w:t xml:space="preserve">means the process validating User Equipment for Compliance. 2.1.5 </w:t>
      </w:r>
      <w:r>
        <w:rPr>
          <w:rFonts w:ascii="Arial" w:eastAsia="Arial" w:hAnsi="Arial"/>
          <w:b/>
          <w:color w:val="000000"/>
          <w:spacing w:val="-3"/>
          <w:sz w:val="21"/>
        </w:rPr>
        <w:t xml:space="preserve">Distribution Network Operator (DNO) </w:t>
      </w:r>
      <w:r>
        <w:rPr>
          <w:rFonts w:ascii="Arial" w:eastAsia="Arial" w:hAnsi="Arial"/>
          <w:color w:val="000000"/>
          <w:spacing w:val="-3"/>
          <w:sz w:val="21"/>
        </w:rPr>
        <w:t xml:space="preserve">means a holder of a Distribution </w:t>
      </w:r>
      <w:proofErr w:type="spellStart"/>
      <w:r>
        <w:rPr>
          <w:rFonts w:ascii="Arial" w:eastAsia="Arial" w:hAnsi="Arial"/>
          <w:color w:val="000000"/>
          <w:spacing w:val="-3"/>
          <w:sz w:val="21"/>
        </w:rPr>
        <w:t>Licence</w:t>
      </w:r>
      <w:proofErr w:type="spellEnd"/>
      <w:r>
        <w:rPr>
          <w:rFonts w:ascii="Arial" w:eastAsia="Arial" w:hAnsi="Arial"/>
          <w:color w:val="000000"/>
          <w:spacing w:val="-3"/>
          <w:sz w:val="21"/>
        </w:rPr>
        <w:t>.</w:t>
      </w:r>
    </w:p>
    <w:p w14:paraId="747C834E" w14:textId="77777777" w:rsidR="00A65E95" w:rsidRDefault="00BF272D">
      <w:pPr>
        <w:spacing w:before="143" w:line="221"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2.1.6 </w:t>
      </w:r>
      <w:proofErr w:type="spellStart"/>
      <w:r>
        <w:rPr>
          <w:rFonts w:ascii="Arial" w:eastAsia="Arial" w:hAnsi="Arial"/>
          <w:b/>
          <w:color w:val="000000"/>
          <w:spacing w:val="-4"/>
          <w:sz w:val="21"/>
        </w:rPr>
        <w:t>Energisation</w:t>
      </w:r>
      <w:proofErr w:type="spellEnd"/>
      <w:r>
        <w:rPr>
          <w:rFonts w:ascii="Arial" w:eastAsia="Arial" w:hAnsi="Arial"/>
          <w:b/>
          <w:color w:val="000000"/>
          <w:spacing w:val="-4"/>
          <w:sz w:val="21"/>
        </w:rPr>
        <w:t xml:space="preserve"> Operational Notification </w:t>
      </w:r>
      <w:r>
        <w:rPr>
          <w:rFonts w:ascii="Arial" w:eastAsia="Arial" w:hAnsi="Arial"/>
          <w:color w:val="000000"/>
          <w:spacing w:val="-4"/>
          <w:sz w:val="21"/>
        </w:rPr>
        <w:t xml:space="preserve">(EON) means a certificate issued by NGET to the User prior to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(see example in Appendix A3), as per the procedure outlined in the</w:t>
      </w:r>
    </w:p>
    <w:p w14:paraId="67C6430A" w14:textId="77777777" w:rsidR="00A65E95" w:rsidRDefault="00BF272D">
      <w:pPr>
        <w:tabs>
          <w:tab w:val="right" w:pos="9072"/>
        </w:tabs>
        <w:spacing w:line="230" w:lineRule="exact"/>
        <w:ind w:left="720"/>
        <w:jc w:val="both"/>
        <w:textAlignment w:val="baseline"/>
        <w:rPr>
          <w:rFonts w:ascii="Arial" w:eastAsia="Arial" w:hAnsi="Arial"/>
          <w:color w:val="000000"/>
          <w:sz w:val="21"/>
        </w:rPr>
      </w:pPr>
      <w:r>
        <w:rPr>
          <w:rFonts w:ascii="Arial" w:eastAsia="Arial" w:hAnsi="Arial"/>
          <w:color w:val="000000"/>
          <w:sz w:val="21"/>
        </w:rPr>
        <w:t>Compliance Process section of the Grid Code.2.1.7</w:t>
      </w:r>
      <w:r>
        <w:rPr>
          <w:rFonts w:ascii="Arial" w:eastAsia="Arial" w:hAnsi="Arial"/>
          <w:color w:val="000000"/>
          <w:sz w:val="21"/>
        </w:rPr>
        <w:tab/>
      </w:r>
      <w:r>
        <w:rPr>
          <w:rFonts w:ascii="Arial" w:eastAsia="Arial" w:hAnsi="Arial"/>
          <w:b/>
          <w:color w:val="000000"/>
          <w:sz w:val="21"/>
        </w:rPr>
        <w:t xml:space="preserve">Final Operational Notification </w:t>
      </w:r>
      <w:r>
        <w:rPr>
          <w:rFonts w:ascii="Arial" w:eastAsia="Arial" w:hAnsi="Arial"/>
          <w:b/>
          <w:color w:val="000000"/>
          <w:sz w:val="21"/>
        </w:rPr>
        <w:br/>
        <w:t xml:space="preserve">(FON) </w:t>
      </w:r>
      <w:r>
        <w:rPr>
          <w:rFonts w:ascii="Arial" w:eastAsia="Arial" w:hAnsi="Arial"/>
          <w:color w:val="000000"/>
          <w:sz w:val="21"/>
        </w:rPr>
        <w:t>means a certificate issued by NGESO to the User following successful completion of the Compliance process (see example in Appendix A7), as per the Compliance Process section of the Grid Code.</w:t>
      </w:r>
    </w:p>
    <w:p w14:paraId="3C06D2A4" w14:textId="77777777" w:rsidR="00A65E95" w:rsidRDefault="00BF272D">
      <w:pPr>
        <w:spacing w:before="108" w:line="242" w:lineRule="exact"/>
        <w:textAlignment w:val="baseline"/>
        <w:rPr>
          <w:rFonts w:ascii="Arial" w:eastAsia="Arial" w:hAnsi="Arial"/>
          <w:color w:val="000000"/>
          <w:spacing w:val="3"/>
          <w:sz w:val="21"/>
        </w:rPr>
      </w:pPr>
      <w:r>
        <w:rPr>
          <w:rFonts w:ascii="Arial" w:eastAsia="Arial" w:hAnsi="Arial"/>
          <w:color w:val="000000"/>
          <w:spacing w:val="3"/>
          <w:sz w:val="21"/>
        </w:rPr>
        <w:t xml:space="preserve">2.1.8 </w:t>
      </w:r>
      <w:r>
        <w:rPr>
          <w:rFonts w:ascii="Arial" w:eastAsia="Arial" w:hAnsi="Arial"/>
          <w:b/>
          <w:color w:val="000000"/>
          <w:spacing w:val="3"/>
          <w:sz w:val="21"/>
        </w:rPr>
        <w:t xml:space="preserve">Host TO </w:t>
      </w:r>
      <w:r>
        <w:rPr>
          <w:rFonts w:ascii="Arial" w:eastAsia="Arial" w:hAnsi="Arial"/>
          <w:color w:val="000000"/>
          <w:spacing w:val="3"/>
          <w:sz w:val="21"/>
        </w:rPr>
        <w:t xml:space="preserve">means </w:t>
      </w:r>
      <w:proofErr w:type="gramStart"/>
      <w:r>
        <w:rPr>
          <w:rFonts w:ascii="Arial" w:eastAsia="Arial" w:hAnsi="Arial"/>
          <w:color w:val="000000"/>
          <w:spacing w:val="3"/>
          <w:sz w:val="21"/>
        </w:rPr>
        <w:t>either;</w:t>
      </w:r>
      <w:proofErr w:type="gramEnd"/>
    </w:p>
    <w:p w14:paraId="6CCBA8A7" w14:textId="77777777" w:rsidR="00A65E95" w:rsidRDefault="00BF272D">
      <w:pPr>
        <w:numPr>
          <w:ilvl w:val="0"/>
          <w:numId w:val="3"/>
        </w:numPr>
        <w:spacing w:before="94" w:line="242" w:lineRule="exact"/>
        <w:ind w:hanging="720"/>
        <w:textAlignment w:val="baseline"/>
        <w:rPr>
          <w:rFonts w:ascii="Arial" w:eastAsia="Arial" w:hAnsi="Arial"/>
          <w:color w:val="000000"/>
          <w:spacing w:val="-3"/>
          <w:sz w:val="21"/>
        </w:rPr>
      </w:pPr>
      <w:r>
        <w:rPr>
          <w:rFonts w:ascii="Arial" w:eastAsia="Arial" w:hAnsi="Arial"/>
          <w:color w:val="000000"/>
          <w:spacing w:val="-3"/>
          <w:sz w:val="21"/>
        </w:rPr>
        <w:t>the TO of the Connection Site or New Connection Site; or</w:t>
      </w:r>
    </w:p>
    <w:p w14:paraId="5C120F05" w14:textId="77777777" w:rsidR="00A65E95" w:rsidRDefault="00BF272D">
      <w:pPr>
        <w:numPr>
          <w:ilvl w:val="0"/>
          <w:numId w:val="3"/>
        </w:numPr>
        <w:spacing w:before="145" w:line="225" w:lineRule="exact"/>
        <w:ind w:hanging="720"/>
        <w:jc w:val="both"/>
        <w:textAlignment w:val="baseline"/>
        <w:rPr>
          <w:rFonts w:ascii="Arial" w:eastAsia="Arial" w:hAnsi="Arial"/>
          <w:color w:val="000000"/>
          <w:sz w:val="21"/>
        </w:rPr>
      </w:pPr>
      <w:r>
        <w:rPr>
          <w:rFonts w:ascii="Arial" w:eastAsia="Arial" w:hAnsi="Arial"/>
          <w:color w:val="000000"/>
          <w:sz w:val="21"/>
        </w:rPr>
        <w:t xml:space="preserve">in the case of an Embedded User, the TO </w:t>
      </w:r>
      <w:proofErr w:type="spellStart"/>
      <w:r>
        <w:rPr>
          <w:rFonts w:ascii="Arial" w:eastAsia="Arial" w:hAnsi="Arial"/>
          <w:color w:val="000000"/>
          <w:sz w:val="21"/>
        </w:rPr>
        <w:t>to</w:t>
      </w:r>
      <w:proofErr w:type="spellEnd"/>
      <w:r>
        <w:rPr>
          <w:rFonts w:ascii="Arial" w:eastAsia="Arial" w:hAnsi="Arial"/>
          <w:color w:val="000000"/>
          <w:sz w:val="21"/>
        </w:rPr>
        <w:t xml:space="preserve"> which the relevant Distribution System is connected.</w:t>
      </w:r>
    </w:p>
    <w:p w14:paraId="3BD71280"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2.1.9 </w:t>
      </w:r>
      <w:r>
        <w:rPr>
          <w:rFonts w:ascii="Arial" w:eastAsia="Arial" w:hAnsi="Arial"/>
          <w:b/>
          <w:color w:val="000000"/>
          <w:sz w:val="21"/>
        </w:rPr>
        <w:t xml:space="preserve">Interim Operational Notification (ION) </w:t>
      </w:r>
      <w:r>
        <w:rPr>
          <w:rFonts w:ascii="Arial" w:eastAsia="Arial" w:hAnsi="Arial"/>
          <w:color w:val="000000"/>
          <w:sz w:val="21"/>
        </w:rPr>
        <w:t xml:space="preserve">means a certificate issued by NGESO to the User prior to </w:t>
      </w:r>
      <w:proofErr w:type="spellStart"/>
      <w:r>
        <w:rPr>
          <w:rFonts w:ascii="Arial" w:eastAsia="Arial" w:hAnsi="Arial"/>
          <w:color w:val="000000"/>
          <w:sz w:val="21"/>
        </w:rPr>
        <w:t>synchronisation</w:t>
      </w:r>
      <w:proofErr w:type="spellEnd"/>
      <w:r>
        <w:rPr>
          <w:rFonts w:ascii="Arial" w:eastAsia="Arial" w:hAnsi="Arial"/>
          <w:color w:val="000000"/>
          <w:sz w:val="21"/>
        </w:rPr>
        <w:t xml:space="preserve"> (see example in Appendix A5), as per the procedure outlined in the Compliance Process section of the Grid Code.</w:t>
      </w:r>
    </w:p>
    <w:p w14:paraId="44ED909E"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2.1.10 </w:t>
      </w:r>
      <w:r>
        <w:rPr>
          <w:rFonts w:ascii="Arial" w:eastAsia="Arial" w:hAnsi="Arial"/>
          <w:b/>
          <w:color w:val="000000"/>
          <w:sz w:val="21"/>
        </w:rPr>
        <w:t xml:space="preserve">Operational Notification Panel (ONP) </w:t>
      </w:r>
      <w:r>
        <w:rPr>
          <w:rFonts w:ascii="Arial" w:eastAsia="Arial" w:hAnsi="Arial"/>
          <w:color w:val="000000"/>
          <w:sz w:val="21"/>
        </w:rPr>
        <w:t>means a panel chaired by NGESO comprising of the parties in 3.1.2 to ensure Compliance.</w:t>
      </w:r>
    </w:p>
    <w:p w14:paraId="68D1C840" w14:textId="77777777" w:rsidR="00A65E95" w:rsidRDefault="00BF272D">
      <w:pPr>
        <w:spacing w:before="94" w:line="242" w:lineRule="exact"/>
        <w:textAlignment w:val="baseline"/>
        <w:rPr>
          <w:rFonts w:ascii="Arial" w:eastAsia="Arial" w:hAnsi="Arial"/>
          <w:color w:val="000000"/>
          <w:spacing w:val="-1"/>
          <w:sz w:val="21"/>
        </w:rPr>
      </w:pPr>
      <w:r>
        <w:rPr>
          <w:rFonts w:ascii="Arial" w:eastAsia="Arial" w:hAnsi="Arial"/>
          <w:color w:val="000000"/>
          <w:spacing w:val="-1"/>
          <w:sz w:val="21"/>
        </w:rPr>
        <w:t xml:space="preserve">2.1.11 </w:t>
      </w:r>
      <w:r>
        <w:rPr>
          <w:rFonts w:ascii="Arial" w:eastAsia="Arial" w:hAnsi="Arial"/>
          <w:b/>
          <w:color w:val="000000"/>
          <w:spacing w:val="-1"/>
          <w:sz w:val="21"/>
        </w:rPr>
        <w:t xml:space="preserve">Relevant Standards </w:t>
      </w:r>
      <w:r>
        <w:rPr>
          <w:rFonts w:ascii="Arial" w:eastAsia="Arial" w:hAnsi="Arial"/>
          <w:color w:val="000000"/>
          <w:spacing w:val="-1"/>
          <w:sz w:val="21"/>
        </w:rPr>
        <w:t>means the NETS SQSS.</w:t>
      </w:r>
    </w:p>
    <w:p w14:paraId="52FC2AB2" w14:textId="77777777" w:rsidR="00A65E95" w:rsidRDefault="00BF272D">
      <w:pPr>
        <w:spacing w:before="144"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2.1.12 </w:t>
      </w:r>
      <w:r>
        <w:rPr>
          <w:rFonts w:ascii="Arial" w:eastAsia="Arial" w:hAnsi="Arial"/>
          <w:b/>
          <w:color w:val="000000"/>
          <w:spacing w:val="-4"/>
          <w:sz w:val="21"/>
        </w:rPr>
        <w:t xml:space="preserve">Schedule of Unresolved Compliance Issues </w:t>
      </w:r>
      <w:r>
        <w:rPr>
          <w:rFonts w:ascii="Arial" w:eastAsia="Arial" w:hAnsi="Arial"/>
          <w:color w:val="000000"/>
          <w:spacing w:val="-4"/>
          <w:sz w:val="21"/>
        </w:rPr>
        <w:t>means a register of outstanding Compliance issues attached to the ION which require resolution prior to the issue of the FON.</w:t>
      </w:r>
    </w:p>
    <w:p w14:paraId="2EFEDAA3" w14:textId="77777777" w:rsidR="00A65E95" w:rsidRDefault="00BF272D">
      <w:pPr>
        <w:spacing w:before="138" w:line="226"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2.1.13 </w:t>
      </w:r>
      <w:r>
        <w:rPr>
          <w:rFonts w:ascii="Arial" w:eastAsia="Arial" w:hAnsi="Arial"/>
          <w:b/>
          <w:color w:val="000000"/>
          <w:sz w:val="21"/>
        </w:rPr>
        <w:t xml:space="preserve">Certificate of Readiness (COR) </w:t>
      </w:r>
      <w:r>
        <w:rPr>
          <w:rFonts w:ascii="Arial" w:eastAsia="Arial" w:hAnsi="Arial"/>
          <w:color w:val="000000"/>
          <w:sz w:val="21"/>
        </w:rPr>
        <w:t xml:space="preserve">means a statement from a User indicating that User Equipment is ready to be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as appropriate.</w:t>
      </w:r>
    </w:p>
    <w:p w14:paraId="02166F3E" w14:textId="77777777" w:rsidR="00A65E95" w:rsidRDefault="00BF272D">
      <w:pPr>
        <w:spacing w:before="483"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2.1.14 </w:t>
      </w:r>
      <w:r>
        <w:rPr>
          <w:rFonts w:ascii="Arial" w:eastAsia="Arial" w:hAnsi="Arial"/>
          <w:b/>
          <w:color w:val="000000"/>
          <w:sz w:val="21"/>
        </w:rPr>
        <w:t xml:space="preserve">User Data File Structure </w:t>
      </w:r>
      <w:r>
        <w:rPr>
          <w:rFonts w:ascii="Arial" w:eastAsia="Arial" w:hAnsi="Arial"/>
          <w:color w:val="000000"/>
          <w:sz w:val="21"/>
        </w:rPr>
        <w:t>(UDFS) means the file structure specified by NGESO which will be used by the User to submit information demonstrating Compliance. The UDFS is submitted by the User prior to issue of an EON/ION/FON. (see example in Appendix A8).</w:t>
      </w:r>
    </w:p>
    <w:p w14:paraId="31B650B3" w14:textId="77777777" w:rsidR="00A65E95" w:rsidRDefault="00A65E95">
      <w:pPr>
        <w:sectPr w:rsidR="00A65E95">
          <w:pgSz w:w="11904" w:h="16834"/>
          <w:pgMar w:top="680" w:right="1373" w:bottom="678" w:left="1411" w:header="720" w:footer="720" w:gutter="0"/>
          <w:cols w:space="720"/>
        </w:sectPr>
      </w:pPr>
    </w:p>
    <w:p w14:paraId="3A42BF31" w14:textId="2D012AD8"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47488" behindDoc="1" locked="0" layoutInCell="1" allowOverlap="1" wp14:anchorId="5D0CAD2A" wp14:editId="28ED2715">
                <wp:simplePos x="0" y="0"/>
                <wp:positionH relativeFrom="page">
                  <wp:posOffset>3315970</wp:posOffset>
                </wp:positionH>
                <wp:positionV relativeFrom="page">
                  <wp:posOffset>10007600</wp:posOffset>
                </wp:positionV>
                <wp:extent cx="713740" cy="155575"/>
                <wp:effectExtent l="0" t="0" r="0" b="0"/>
                <wp:wrapSquare wrapText="bothSides"/>
                <wp:docPr id="24"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0CAD2A" id="Text Box 25" o:spid="_x0000_s1029" type="#_x0000_t202" style="position:absolute;margin-left:261.1pt;margin-top:788pt;width:56.2pt;height:12.25pt;z-index:-25166899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" filled="f" stroked="f">
                <v:textbox inset="0,0,0,0">
                  <w:txbxContent>
                    <w:p w14:paraId="423AF4E7" w14:textId="77777777" w:rsidR="00A65E95" w:rsidRDefault="00BF272D">
                      <w:pPr>
                        <w:spacing w:before="19" w:line="219" w:lineRule="exact"/>
                        <w:textAlignment w:val="baseline"/>
                        <w:rPr>
                          <w:rFonts w:ascii="Arial" w:eastAsia="Arial" w:hAnsi="Arial"/>
                          <w:color w:val="000000"/>
                          <w:spacing w:val="-15"/>
                          <w:sz w:val="21"/>
                        </w:rPr>
                      </w:pPr>
                      <w:r>
                        <w:rPr>
                          <w:rFonts w:ascii="Arial" w:eastAsia="Arial" w:hAnsi="Arial"/>
                          <w:color w:val="000000"/>
                          <w:spacing w:val="-15"/>
                          <w:sz w:val="21"/>
                        </w:rPr>
                        <w:t>Page 4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2DAD9551" w14:textId="77777777" w:rsidR="00A65E95" w:rsidRDefault="00BF272D">
      <w:pPr>
        <w:tabs>
          <w:tab w:val="left" w:pos="720"/>
        </w:tabs>
        <w:spacing w:before="119" w:line="328" w:lineRule="exact"/>
        <w:textAlignment w:val="baseline"/>
        <w:rPr>
          <w:rFonts w:ascii="Arial" w:eastAsia="Arial" w:hAnsi="Arial"/>
          <w:b/>
          <w:color w:val="000000"/>
          <w:spacing w:val="-1"/>
          <w:sz w:val="29"/>
        </w:rPr>
      </w:pPr>
      <w:r>
        <w:rPr>
          <w:rFonts w:ascii="Arial" w:eastAsia="Arial" w:hAnsi="Arial"/>
          <w:b/>
          <w:color w:val="000000"/>
          <w:spacing w:val="-1"/>
          <w:sz w:val="29"/>
        </w:rPr>
        <w:t>3</w:t>
      </w:r>
      <w:r>
        <w:rPr>
          <w:rFonts w:ascii="Arial" w:eastAsia="Arial" w:hAnsi="Arial"/>
          <w:b/>
          <w:color w:val="000000"/>
          <w:spacing w:val="-1"/>
          <w:sz w:val="29"/>
        </w:rPr>
        <w:tab/>
        <w:t>Procedure</w:t>
      </w:r>
    </w:p>
    <w:p w14:paraId="77460815" w14:textId="77777777" w:rsidR="00A65E95" w:rsidRDefault="00BF272D">
      <w:pPr>
        <w:tabs>
          <w:tab w:val="left" w:pos="720"/>
        </w:tabs>
        <w:spacing w:before="228" w:line="279" w:lineRule="exact"/>
        <w:textAlignment w:val="baseline"/>
        <w:rPr>
          <w:rFonts w:ascii="Arial" w:eastAsia="Arial" w:hAnsi="Arial"/>
          <w:b/>
          <w:color w:val="000000"/>
          <w:sz w:val="24"/>
        </w:rPr>
      </w:pPr>
      <w:r>
        <w:rPr>
          <w:rFonts w:ascii="Arial" w:eastAsia="Arial" w:hAnsi="Arial"/>
          <w:b/>
          <w:color w:val="000000"/>
          <w:sz w:val="24"/>
        </w:rPr>
        <w:t>3.1</w:t>
      </w:r>
      <w:r>
        <w:rPr>
          <w:rFonts w:ascii="Arial" w:eastAsia="Arial" w:hAnsi="Arial"/>
          <w:b/>
          <w:color w:val="000000"/>
          <w:sz w:val="24"/>
        </w:rPr>
        <w:tab/>
        <w:t>Operational Notification Panel (ONP)</w:t>
      </w:r>
    </w:p>
    <w:p w14:paraId="54B10EA8" w14:textId="77777777" w:rsidR="00A65E95" w:rsidRDefault="00BF272D">
      <w:pPr>
        <w:spacing w:before="214" w:line="225" w:lineRule="exact"/>
        <w:ind w:left="720" w:hanging="720"/>
        <w:jc w:val="both"/>
        <w:textAlignment w:val="baseline"/>
        <w:rPr>
          <w:rFonts w:ascii="Arial" w:eastAsia="Arial" w:hAnsi="Arial"/>
          <w:color w:val="000000"/>
          <w:sz w:val="21"/>
        </w:rPr>
      </w:pPr>
      <w:r>
        <w:rPr>
          <w:rFonts w:ascii="Arial" w:eastAsia="Arial" w:hAnsi="Arial"/>
          <w:color w:val="000000"/>
          <w:sz w:val="21"/>
        </w:rPr>
        <w:t>3.1.1 The ONP’s function is to assist the Compliance process. For the avoidance of doubt, the ONP’s objectives do not remove a similar obligation placed on a Party, and where an objective of the ONP is not achieved, a similar obligation shall remain on the relevant Party, where one exists.</w:t>
      </w:r>
    </w:p>
    <w:p w14:paraId="278C14C8" w14:textId="77777777" w:rsidR="00A65E95" w:rsidRDefault="00BF272D">
      <w:pPr>
        <w:spacing w:before="140"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3.1.2 The ONP shall comprise technical, </w:t>
      </w:r>
      <w:proofErr w:type="gramStart"/>
      <w:r>
        <w:rPr>
          <w:rFonts w:ascii="Arial" w:eastAsia="Arial" w:hAnsi="Arial"/>
          <w:color w:val="000000"/>
          <w:sz w:val="21"/>
        </w:rPr>
        <w:t>operational</w:t>
      </w:r>
      <w:proofErr w:type="gramEnd"/>
      <w:r>
        <w:rPr>
          <w:rFonts w:ascii="Arial" w:eastAsia="Arial" w:hAnsi="Arial"/>
          <w:color w:val="000000"/>
          <w:sz w:val="21"/>
        </w:rPr>
        <w:t xml:space="preserve"> and commercial representation from NGESO and the User, and technical and operational representation from the TO.</w:t>
      </w:r>
    </w:p>
    <w:p w14:paraId="4405F6A7" w14:textId="77777777" w:rsidR="00A65E95" w:rsidRDefault="00BF272D">
      <w:pPr>
        <w:spacing w:before="111" w:line="225" w:lineRule="exact"/>
        <w:textAlignment w:val="baseline"/>
        <w:rPr>
          <w:rFonts w:ascii="Arial" w:eastAsia="Arial" w:hAnsi="Arial"/>
          <w:color w:val="000000"/>
          <w:spacing w:val="1"/>
          <w:sz w:val="21"/>
        </w:rPr>
      </w:pPr>
      <w:r>
        <w:rPr>
          <w:rFonts w:ascii="Arial" w:eastAsia="Arial" w:hAnsi="Arial"/>
          <w:color w:val="000000"/>
          <w:spacing w:val="1"/>
          <w:sz w:val="21"/>
        </w:rPr>
        <w:t xml:space="preserve">3.1.3 The objectives of the ONP may </w:t>
      </w:r>
      <w:proofErr w:type="gramStart"/>
      <w:r>
        <w:rPr>
          <w:rFonts w:ascii="Arial" w:eastAsia="Arial" w:hAnsi="Arial"/>
          <w:color w:val="000000"/>
          <w:spacing w:val="1"/>
          <w:sz w:val="21"/>
        </w:rPr>
        <w:t>include :</w:t>
      </w:r>
      <w:proofErr w:type="gramEnd"/>
      <w:r>
        <w:rPr>
          <w:rFonts w:ascii="Arial" w:eastAsia="Arial" w:hAnsi="Arial"/>
          <w:color w:val="000000"/>
          <w:spacing w:val="1"/>
          <w:sz w:val="21"/>
        </w:rPr>
        <w:t>-</w:t>
      </w:r>
    </w:p>
    <w:p w14:paraId="33D42EC6" w14:textId="77777777" w:rsidR="00A65E95" w:rsidRDefault="00BF272D">
      <w:pPr>
        <w:numPr>
          <w:ilvl w:val="0"/>
          <w:numId w:val="2"/>
        </w:numPr>
        <w:tabs>
          <w:tab w:val="clear" w:pos="576"/>
          <w:tab w:val="left" w:pos="1440"/>
        </w:tabs>
        <w:spacing w:before="82" w:line="225"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to exchange </w:t>
      </w:r>
      <w:proofErr w:type="gramStart"/>
      <w:r>
        <w:rPr>
          <w:rFonts w:ascii="Arial" w:eastAsia="Arial" w:hAnsi="Arial"/>
          <w:color w:val="000000"/>
          <w:spacing w:val="-3"/>
          <w:sz w:val="21"/>
        </w:rPr>
        <w:t>Parties</w:t>
      </w:r>
      <w:proofErr w:type="gramEnd"/>
      <w:r>
        <w:rPr>
          <w:rFonts w:ascii="Arial" w:eastAsia="Arial" w:hAnsi="Arial"/>
          <w:color w:val="000000"/>
          <w:spacing w:val="-3"/>
          <w:sz w:val="21"/>
        </w:rPr>
        <w:t xml:space="preserve"> contact details with the User for Compliance issues;</w:t>
      </w:r>
    </w:p>
    <w:p w14:paraId="6E132E0E" w14:textId="77777777" w:rsidR="00A65E95" w:rsidRDefault="00BF272D">
      <w:pPr>
        <w:spacing w:before="131" w:line="225" w:lineRule="exact"/>
        <w:ind w:left="864"/>
        <w:textAlignment w:val="baseline"/>
        <w:rPr>
          <w:rFonts w:ascii="Arial" w:eastAsia="Arial" w:hAnsi="Arial"/>
          <w:color w:val="000000"/>
          <w:spacing w:val="2"/>
          <w:sz w:val="24"/>
        </w:rPr>
      </w:pPr>
      <w:r>
        <w:rPr>
          <w:rFonts w:ascii="Arial" w:eastAsia="Arial" w:hAnsi="Arial"/>
          <w:color w:val="000000"/>
          <w:spacing w:val="2"/>
          <w:sz w:val="24"/>
        </w:rPr>
        <w:t>•</w:t>
      </w:r>
      <w:r>
        <w:rPr>
          <w:rFonts w:ascii="Arial" w:eastAsia="Arial" w:hAnsi="Arial"/>
          <w:color w:val="000000"/>
          <w:spacing w:val="2"/>
          <w:sz w:val="24"/>
        </w:rPr>
        <w:tab/>
      </w:r>
      <w:r>
        <w:rPr>
          <w:rFonts w:ascii="Arial" w:eastAsia="Arial" w:hAnsi="Arial"/>
          <w:color w:val="000000"/>
          <w:spacing w:val="2"/>
          <w:sz w:val="21"/>
        </w:rPr>
        <w:t xml:space="preserve">to provide the User with generic guidance about the Compliance </w:t>
      </w:r>
      <w:proofErr w:type="gramStart"/>
      <w:r>
        <w:rPr>
          <w:rFonts w:ascii="Arial" w:eastAsia="Arial" w:hAnsi="Arial"/>
          <w:color w:val="000000"/>
          <w:spacing w:val="2"/>
          <w:sz w:val="21"/>
        </w:rPr>
        <w:t>process;</w:t>
      </w:r>
      <w:proofErr w:type="gramEnd"/>
    </w:p>
    <w:p w14:paraId="70DABDE7" w14:textId="77777777" w:rsidR="00A65E95" w:rsidRDefault="00BF272D">
      <w:pPr>
        <w:numPr>
          <w:ilvl w:val="0"/>
          <w:numId w:val="2"/>
        </w:numPr>
        <w:tabs>
          <w:tab w:val="clear" w:pos="576"/>
          <w:tab w:val="left" w:pos="1440"/>
        </w:tabs>
        <w:spacing w:before="168"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that the process leading to the issue of an EON/ION/FON is implemented as </w:t>
      </w:r>
      <w:proofErr w:type="gramStart"/>
      <w:r>
        <w:rPr>
          <w:rFonts w:ascii="Arial" w:eastAsia="Arial" w:hAnsi="Arial"/>
          <w:color w:val="000000"/>
          <w:sz w:val="21"/>
        </w:rPr>
        <w:t>appropriate;</w:t>
      </w:r>
      <w:proofErr w:type="gramEnd"/>
    </w:p>
    <w:p w14:paraId="12B439A3"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discuss /explain the technical requirements the User will have to meet in relation to the Relevant Standards and Other Codes, and enduring data and data submission requirements and to implement this </w:t>
      </w:r>
      <w:proofErr w:type="gramStart"/>
      <w:r>
        <w:rPr>
          <w:rFonts w:ascii="Arial" w:eastAsia="Arial" w:hAnsi="Arial"/>
          <w:color w:val="000000"/>
          <w:sz w:val="21"/>
        </w:rPr>
        <w:t>process;</w:t>
      </w:r>
      <w:proofErr w:type="gramEnd"/>
    </w:p>
    <w:p w14:paraId="2713D94A" w14:textId="77777777" w:rsidR="00A65E95" w:rsidRDefault="00BF272D">
      <w:pPr>
        <w:numPr>
          <w:ilvl w:val="0"/>
          <w:numId w:val="2"/>
        </w:numPr>
        <w:tabs>
          <w:tab w:val="clear" w:pos="576"/>
          <w:tab w:val="left" w:pos="1440"/>
        </w:tabs>
        <w:spacing w:before="157"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identify any requirement for a new NETS boundary point registration with </w:t>
      </w:r>
      <w:proofErr w:type="spellStart"/>
      <w:r>
        <w:rPr>
          <w:rFonts w:ascii="Arial" w:eastAsia="Arial" w:hAnsi="Arial"/>
          <w:color w:val="000000"/>
          <w:sz w:val="21"/>
        </w:rPr>
        <w:t>Elexon</w:t>
      </w:r>
      <w:proofErr w:type="spellEnd"/>
      <w:r>
        <w:rPr>
          <w:rFonts w:ascii="Arial" w:eastAsia="Arial" w:hAnsi="Arial"/>
          <w:color w:val="000000"/>
          <w:sz w:val="21"/>
        </w:rPr>
        <w:t xml:space="preserve"> and identify any information exchange required between NGESO, the User and TO in respect of this. In identifying such requirement consideration should be given to Generation and Demand connections and (where appropriate) any Generation with associated Transmission connected demand.</w:t>
      </w:r>
    </w:p>
    <w:p w14:paraId="3F83B2C4" w14:textId="77777777" w:rsidR="00A65E95" w:rsidRDefault="00BF272D">
      <w:pPr>
        <w:numPr>
          <w:ilvl w:val="0"/>
          <w:numId w:val="2"/>
        </w:numPr>
        <w:tabs>
          <w:tab w:val="clear" w:pos="576"/>
          <w:tab w:val="left" w:pos="1440"/>
        </w:tabs>
        <w:spacing w:before="155"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w:t>
      </w:r>
      <w:proofErr w:type="gramStart"/>
      <w:r>
        <w:rPr>
          <w:rFonts w:ascii="Arial" w:eastAsia="Arial" w:hAnsi="Arial"/>
          <w:color w:val="000000"/>
          <w:sz w:val="21"/>
        </w:rPr>
        <w:t>effect</w:t>
      </w:r>
      <w:proofErr w:type="gramEnd"/>
      <w:r>
        <w:rPr>
          <w:rFonts w:ascii="Arial" w:eastAsia="Arial" w:hAnsi="Arial"/>
          <w:color w:val="000000"/>
          <w:sz w:val="21"/>
        </w:rPr>
        <w:t xml:space="preserve"> the exchange of the Safety Rules (in accordance with CUSC and Grid Code requirements) and make the User aware of the Grid Code Safety From The System, and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3A6DDC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z w:val="21"/>
        </w:rPr>
      </w:pPr>
      <w:r>
        <w:rPr>
          <w:rFonts w:ascii="Arial" w:eastAsia="Arial" w:hAnsi="Arial"/>
          <w:color w:val="000000"/>
          <w:sz w:val="21"/>
        </w:rPr>
        <w:t>to exchange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and TO (in accordance with Grid Code OC8b).</w:t>
      </w:r>
    </w:p>
    <w:p w14:paraId="23B4B9CB"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to obtain confirmation that the Safety Co-</w:t>
      </w:r>
      <w:proofErr w:type="spellStart"/>
      <w:r>
        <w:rPr>
          <w:rFonts w:ascii="Arial" w:eastAsia="Arial" w:hAnsi="Arial"/>
          <w:color w:val="000000"/>
          <w:spacing w:val="-4"/>
          <w:sz w:val="21"/>
        </w:rPr>
        <w:t>ordinators</w:t>
      </w:r>
      <w:proofErr w:type="spellEnd"/>
      <w:r>
        <w:rPr>
          <w:rFonts w:ascii="Arial" w:eastAsia="Arial" w:hAnsi="Arial"/>
          <w:color w:val="000000"/>
          <w:spacing w:val="-4"/>
          <w:sz w:val="21"/>
        </w:rPr>
        <w:t xml:space="preserve"> acting on behalf of the User and TO are </w:t>
      </w:r>
      <w:proofErr w:type="spellStart"/>
      <w:r>
        <w:rPr>
          <w:rFonts w:ascii="Arial" w:eastAsia="Arial" w:hAnsi="Arial"/>
          <w:color w:val="000000"/>
          <w:spacing w:val="-4"/>
          <w:sz w:val="21"/>
        </w:rPr>
        <w:t>authorised</w:t>
      </w:r>
      <w:proofErr w:type="spellEnd"/>
      <w:r>
        <w:rPr>
          <w:rFonts w:ascii="Arial" w:eastAsia="Arial" w:hAnsi="Arial"/>
          <w:color w:val="000000"/>
          <w:spacing w:val="-4"/>
          <w:sz w:val="21"/>
        </w:rPr>
        <w:t xml:space="preserve"> and competent pursuant to the requirements of the Grid </w:t>
      </w:r>
      <w:proofErr w:type="gramStart"/>
      <w:r>
        <w:rPr>
          <w:rFonts w:ascii="Arial" w:eastAsia="Arial" w:hAnsi="Arial"/>
          <w:color w:val="000000"/>
          <w:spacing w:val="-4"/>
          <w:sz w:val="21"/>
        </w:rPr>
        <w:t>Code;</w:t>
      </w:r>
      <w:proofErr w:type="gramEnd"/>
    </w:p>
    <w:p w14:paraId="67485CE9" w14:textId="77777777" w:rsidR="00A65E95" w:rsidRDefault="00BF272D">
      <w:pPr>
        <w:numPr>
          <w:ilvl w:val="0"/>
          <w:numId w:val="2"/>
        </w:numPr>
        <w:tabs>
          <w:tab w:val="clear" w:pos="576"/>
          <w:tab w:val="left" w:pos="1440"/>
        </w:tabs>
        <w:spacing w:before="174" w:line="211"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facilitate the exchange of technical and non-technical data between the User, NGESO and the TO relating to the User’s </w:t>
      </w:r>
      <w:proofErr w:type="gramStart"/>
      <w:r>
        <w:rPr>
          <w:rFonts w:ascii="Arial" w:eastAsia="Arial" w:hAnsi="Arial"/>
          <w:color w:val="000000"/>
          <w:sz w:val="21"/>
        </w:rPr>
        <w:t>Connection;</w:t>
      </w:r>
      <w:proofErr w:type="gramEnd"/>
    </w:p>
    <w:p w14:paraId="5E215160" w14:textId="77777777" w:rsidR="00A65E95" w:rsidRDefault="00BF272D">
      <w:pPr>
        <w:numPr>
          <w:ilvl w:val="0"/>
          <w:numId w:val="2"/>
        </w:numPr>
        <w:tabs>
          <w:tab w:val="clear" w:pos="576"/>
          <w:tab w:val="left" w:pos="1440"/>
        </w:tabs>
        <w:spacing w:before="144"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to establish a forum for the review of the UDFS following submission by the </w:t>
      </w:r>
      <w:proofErr w:type="gramStart"/>
      <w:r>
        <w:rPr>
          <w:rFonts w:ascii="Arial" w:eastAsia="Arial" w:hAnsi="Arial"/>
          <w:color w:val="000000"/>
          <w:spacing w:val="-3"/>
          <w:sz w:val="21"/>
        </w:rPr>
        <w:t>User;</w:t>
      </w:r>
      <w:proofErr w:type="gramEnd"/>
    </w:p>
    <w:p w14:paraId="3F3BBDF2"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with the User the </w:t>
      </w:r>
      <w:proofErr w:type="spellStart"/>
      <w:r>
        <w:rPr>
          <w:rFonts w:ascii="Arial" w:eastAsia="Arial" w:hAnsi="Arial"/>
          <w:color w:val="000000"/>
          <w:sz w:val="21"/>
        </w:rPr>
        <w:t>programme</w:t>
      </w:r>
      <w:proofErr w:type="spellEnd"/>
      <w:r>
        <w:rPr>
          <w:rFonts w:ascii="Arial" w:eastAsia="Arial" w:hAnsi="Arial"/>
          <w:color w:val="000000"/>
          <w:sz w:val="21"/>
        </w:rPr>
        <w:t xml:space="preserve"> for checking the theoretical Compliance with Grid Code to be completed prior to the issue of an EON/ION, and the agreement of a </w:t>
      </w:r>
      <w:proofErr w:type="spellStart"/>
      <w:r>
        <w:rPr>
          <w:rFonts w:ascii="Arial" w:eastAsia="Arial" w:hAnsi="Arial"/>
          <w:color w:val="000000"/>
          <w:sz w:val="21"/>
        </w:rPr>
        <w:t>programme</w:t>
      </w:r>
      <w:proofErr w:type="spellEnd"/>
      <w:r>
        <w:rPr>
          <w:rFonts w:ascii="Arial" w:eastAsia="Arial" w:hAnsi="Arial"/>
          <w:color w:val="000000"/>
          <w:sz w:val="21"/>
        </w:rPr>
        <w:t xml:space="preserve"> for validation </w:t>
      </w:r>
      <w:proofErr w:type="gramStart"/>
      <w:r>
        <w:rPr>
          <w:rFonts w:ascii="Arial" w:eastAsia="Arial" w:hAnsi="Arial"/>
          <w:color w:val="000000"/>
          <w:sz w:val="21"/>
        </w:rPr>
        <w:t>thereafter;</w:t>
      </w:r>
      <w:proofErr w:type="gramEnd"/>
    </w:p>
    <w:p w14:paraId="71F2C03B" w14:textId="77777777" w:rsidR="00A65E95" w:rsidRDefault="00BF272D">
      <w:pPr>
        <w:numPr>
          <w:ilvl w:val="0"/>
          <w:numId w:val="2"/>
        </w:numPr>
        <w:tabs>
          <w:tab w:val="clear" w:pos="576"/>
          <w:tab w:val="left" w:pos="1440"/>
        </w:tabs>
        <w:spacing w:before="168" w:line="216"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the User submits the relevant documentation to demonstrate that their Plant and/or Apparatus is compliant to the Relevant Standards and Other Codes, during the different stages of the </w:t>
      </w:r>
      <w:proofErr w:type="gramStart"/>
      <w:r>
        <w:rPr>
          <w:rFonts w:ascii="Arial" w:eastAsia="Arial" w:hAnsi="Arial"/>
          <w:color w:val="000000"/>
          <w:sz w:val="21"/>
        </w:rPr>
        <w:t>project;</w:t>
      </w:r>
      <w:proofErr w:type="gramEnd"/>
    </w:p>
    <w:p w14:paraId="08C5970A" w14:textId="77777777" w:rsidR="00A65E95" w:rsidRDefault="00BF272D">
      <w:pPr>
        <w:numPr>
          <w:ilvl w:val="0"/>
          <w:numId w:val="2"/>
        </w:numPr>
        <w:tabs>
          <w:tab w:val="clear" w:pos="576"/>
          <w:tab w:val="left" w:pos="1440"/>
        </w:tabs>
        <w:spacing w:before="159"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agree the connection requirements for the first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and identify any issues or restrictions relating to the assets </w:t>
      </w:r>
      <w:proofErr w:type="gramStart"/>
      <w:r>
        <w:rPr>
          <w:rFonts w:ascii="Arial" w:eastAsia="Arial" w:hAnsi="Arial"/>
          <w:color w:val="000000"/>
          <w:sz w:val="21"/>
        </w:rPr>
        <w:t>involved;</w:t>
      </w:r>
      <w:proofErr w:type="gramEnd"/>
    </w:p>
    <w:p w14:paraId="1F401B00" w14:textId="77777777" w:rsidR="00A65E95" w:rsidRDefault="00BF272D">
      <w:pPr>
        <w:numPr>
          <w:ilvl w:val="0"/>
          <w:numId w:val="2"/>
        </w:numPr>
        <w:tabs>
          <w:tab w:val="clear" w:pos="576"/>
          <w:tab w:val="left" w:pos="1440"/>
        </w:tabs>
        <w:spacing w:before="141" w:line="225" w:lineRule="exact"/>
        <w:ind w:left="1440" w:hanging="576"/>
        <w:jc w:val="both"/>
        <w:textAlignment w:val="baseline"/>
        <w:rPr>
          <w:rFonts w:ascii="Arial" w:eastAsia="Arial" w:hAnsi="Arial"/>
          <w:color w:val="000000"/>
          <w:sz w:val="21"/>
        </w:rPr>
      </w:pPr>
      <w:r>
        <w:rPr>
          <w:rFonts w:ascii="Arial" w:eastAsia="Arial" w:hAnsi="Arial"/>
          <w:color w:val="000000"/>
          <w:sz w:val="21"/>
        </w:rPr>
        <w:t xml:space="preserve">to ensure that the </w:t>
      </w:r>
      <w:proofErr w:type="spellStart"/>
      <w:r>
        <w:rPr>
          <w:rFonts w:ascii="Arial" w:eastAsia="Arial" w:hAnsi="Arial"/>
          <w:color w:val="000000"/>
          <w:sz w:val="21"/>
        </w:rPr>
        <w:t>programme</w:t>
      </w:r>
      <w:proofErr w:type="spellEnd"/>
      <w:r>
        <w:rPr>
          <w:rFonts w:ascii="Arial" w:eastAsia="Arial" w:hAnsi="Arial"/>
          <w:color w:val="000000"/>
          <w:sz w:val="21"/>
        </w:rPr>
        <w:t xml:space="preserve"> of Compliance Testing and checks have been successfully completed to allow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system; and</w:t>
      </w:r>
    </w:p>
    <w:p w14:paraId="79588399" w14:textId="77777777" w:rsidR="00A65E95" w:rsidRDefault="00BF272D">
      <w:pPr>
        <w:numPr>
          <w:ilvl w:val="0"/>
          <w:numId w:val="2"/>
        </w:numPr>
        <w:tabs>
          <w:tab w:val="clear" w:pos="576"/>
          <w:tab w:val="left" w:pos="1440"/>
        </w:tabs>
        <w:spacing w:before="145" w:line="225"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 xml:space="preserve">to provide a forum to progress any issue of non-Compliance that may </w:t>
      </w:r>
      <w:proofErr w:type="gramStart"/>
      <w:r>
        <w:rPr>
          <w:rFonts w:ascii="Arial" w:eastAsia="Arial" w:hAnsi="Arial"/>
          <w:color w:val="000000"/>
          <w:spacing w:val="-3"/>
          <w:sz w:val="21"/>
        </w:rPr>
        <w:t>arise;</w:t>
      </w:r>
      <w:proofErr w:type="gramEnd"/>
    </w:p>
    <w:p w14:paraId="53BD720D" w14:textId="77777777" w:rsidR="00A65E95" w:rsidRDefault="00BF272D">
      <w:pPr>
        <w:spacing w:before="203" w:line="225" w:lineRule="exact"/>
        <w:ind w:left="720" w:hanging="720"/>
        <w:jc w:val="both"/>
        <w:textAlignment w:val="baseline"/>
        <w:rPr>
          <w:rFonts w:ascii="Arial" w:eastAsia="Arial" w:hAnsi="Arial"/>
          <w:color w:val="000000"/>
          <w:sz w:val="21"/>
        </w:rPr>
      </w:pPr>
      <w:r>
        <w:rPr>
          <w:rFonts w:ascii="Arial" w:eastAsia="Arial" w:hAnsi="Arial"/>
          <w:color w:val="000000"/>
          <w:sz w:val="21"/>
        </w:rPr>
        <w:t>3.1.4 NGESO shall maintain notes of the meetings containing the actions, and the progress records, it may also receive progress reports from the Commissioning Panels as required. The ONP shall agree the schedule and nature of its meetings.</w:t>
      </w:r>
    </w:p>
    <w:p w14:paraId="25CD451A" w14:textId="77777777" w:rsidR="00A65E95" w:rsidRDefault="00A65E95">
      <w:pPr>
        <w:sectPr w:rsidR="00A65E95">
          <w:pgSz w:w="11904" w:h="16834"/>
          <w:pgMar w:top="680" w:right="1373" w:bottom="678" w:left="1411" w:header="720" w:footer="720" w:gutter="0"/>
          <w:cols w:space="720"/>
        </w:sectPr>
      </w:pPr>
    </w:p>
    <w:p w14:paraId="4EE0AAE5" w14:textId="48F2B94D"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48512" behindDoc="1" locked="0" layoutInCell="1" allowOverlap="1" wp14:anchorId="4A5C15C6" wp14:editId="021A6072">
                <wp:simplePos x="0" y="0"/>
                <wp:positionH relativeFrom="page">
                  <wp:posOffset>3315970</wp:posOffset>
                </wp:positionH>
                <wp:positionV relativeFrom="page">
                  <wp:posOffset>10007600</wp:posOffset>
                </wp:positionV>
                <wp:extent cx="713740" cy="156210"/>
                <wp:effectExtent l="0" t="0" r="0" b="0"/>
                <wp:wrapSquare wrapText="bothSides"/>
                <wp:docPr id="23"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A5C15C6" id="Text Box 24" o:spid="_x0000_s1030" type="#_x0000_t202" style="position:absolute;margin-left:261.1pt;margin-top:788pt;width:56.2pt;height:12.3pt;z-index:-25166796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" filled="f" stroked="f">
                <v:textbox inset="0,0,0,0">
                  <w:txbxContent>
                    <w:p w14:paraId="17A5687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5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1C08F2BA" w14:textId="77777777" w:rsidR="00A65E95" w:rsidRDefault="00BF272D">
      <w:pPr>
        <w:tabs>
          <w:tab w:val="left" w:pos="720"/>
        </w:tabs>
        <w:spacing w:before="598" w:line="274" w:lineRule="exact"/>
        <w:textAlignment w:val="baseline"/>
        <w:rPr>
          <w:rFonts w:ascii="Arial" w:eastAsia="Arial" w:hAnsi="Arial"/>
          <w:b/>
          <w:color w:val="000000"/>
          <w:spacing w:val="-1"/>
          <w:sz w:val="24"/>
        </w:rPr>
      </w:pPr>
      <w:r>
        <w:rPr>
          <w:rFonts w:ascii="Arial" w:eastAsia="Arial" w:hAnsi="Arial"/>
          <w:b/>
          <w:color w:val="000000"/>
          <w:spacing w:val="-1"/>
          <w:sz w:val="24"/>
        </w:rPr>
        <w:t>3.2</w:t>
      </w:r>
      <w:r>
        <w:rPr>
          <w:rFonts w:ascii="Arial" w:eastAsia="Arial" w:hAnsi="Arial"/>
          <w:b/>
          <w:color w:val="000000"/>
          <w:spacing w:val="-1"/>
          <w:sz w:val="24"/>
        </w:rPr>
        <w:tab/>
        <w:t>ONP Process</w:t>
      </w:r>
    </w:p>
    <w:p w14:paraId="1E5493C0" w14:textId="77777777" w:rsidR="00A65E95" w:rsidRDefault="00BF272D">
      <w:pPr>
        <w:spacing w:before="167" w:line="242" w:lineRule="exact"/>
        <w:textAlignment w:val="baseline"/>
        <w:rPr>
          <w:rFonts w:ascii="Arial" w:eastAsia="Arial" w:hAnsi="Arial"/>
          <w:color w:val="000000"/>
          <w:spacing w:val="2"/>
          <w:sz w:val="21"/>
        </w:rPr>
      </w:pPr>
      <w:r>
        <w:rPr>
          <w:rFonts w:ascii="Arial" w:eastAsia="Arial" w:hAnsi="Arial"/>
          <w:color w:val="000000"/>
          <w:spacing w:val="2"/>
          <w:sz w:val="21"/>
        </w:rPr>
        <w:t>3.2.1 An ONP is required following:</w:t>
      </w:r>
    </w:p>
    <w:p w14:paraId="2DB4FFD9" w14:textId="77777777" w:rsidR="00A65E95" w:rsidRDefault="00BF272D">
      <w:pPr>
        <w:numPr>
          <w:ilvl w:val="0"/>
          <w:numId w:val="2"/>
        </w:numPr>
        <w:tabs>
          <w:tab w:val="clear" w:pos="576"/>
          <w:tab w:val="left" w:pos="1440"/>
        </w:tabs>
        <w:spacing w:before="4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acceptance of an offer by a User for a connection to the </w:t>
      </w:r>
      <w:proofErr w:type="gramStart"/>
      <w:r>
        <w:rPr>
          <w:rFonts w:ascii="Arial" w:eastAsia="Arial" w:hAnsi="Arial"/>
          <w:color w:val="000000"/>
          <w:spacing w:val="-3"/>
          <w:sz w:val="21"/>
        </w:rPr>
        <w:t>NETS;</w:t>
      </w:r>
      <w:proofErr w:type="gramEnd"/>
    </w:p>
    <w:p w14:paraId="13C7EC2B" w14:textId="77777777" w:rsidR="00A65E95" w:rsidRDefault="00BF272D">
      <w:pPr>
        <w:numPr>
          <w:ilvl w:val="0"/>
          <w:numId w:val="2"/>
        </w:numPr>
        <w:tabs>
          <w:tab w:val="clear" w:pos="576"/>
          <w:tab w:val="left" w:pos="1440"/>
        </w:tabs>
        <w:spacing w:before="137" w:line="226" w:lineRule="exact"/>
        <w:ind w:left="1440" w:hanging="576"/>
        <w:textAlignment w:val="baseline"/>
        <w:rPr>
          <w:rFonts w:ascii="Arial" w:eastAsia="Arial" w:hAnsi="Arial"/>
          <w:color w:val="000000"/>
          <w:sz w:val="21"/>
        </w:rPr>
      </w:pPr>
      <w:r>
        <w:rPr>
          <w:rFonts w:ascii="Arial" w:eastAsia="Arial" w:hAnsi="Arial"/>
          <w:color w:val="000000"/>
          <w:sz w:val="21"/>
        </w:rPr>
        <w:t>acceptance of an offer by a User for a connection of a Large Power Station to a DNO’s System; or</w:t>
      </w:r>
    </w:p>
    <w:p w14:paraId="77BBFA45" w14:textId="77777777" w:rsidR="00A65E95" w:rsidRDefault="00BF272D">
      <w:pPr>
        <w:numPr>
          <w:ilvl w:val="0"/>
          <w:numId w:val="2"/>
        </w:numPr>
        <w:tabs>
          <w:tab w:val="clear" w:pos="576"/>
          <w:tab w:val="left" w:pos="1440"/>
        </w:tabs>
        <w:spacing w:before="108" w:line="263" w:lineRule="exact"/>
        <w:ind w:left="1440" w:hanging="576"/>
        <w:textAlignment w:val="baseline"/>
        <w:rPr>
          <w:rFonts w:ascii="Arial" w:eastAsia="Arial" w:hAnsi="Arial"/>
          <w:color w:val="000000"/>
          <w:spacing w:val="-4"/>
          <w:sz w:val="21"/>
        </w:rPr>
      </w:pPr>
      <w:r>
        <w:rPr>
          <w:rFonts w:ascii="Arial" w:eastAsia="Arial" w:hAnsi="Arial"/>
          <w:color w:val="000000"/>
          <w:spacing w:val="-4"/>
          <w:sz w:val="21"/>
        </w:rPr>
        <w:t>receipt of a notification by NGESO of changes to be made to User Equipment.</w:t>
      </w:r>
    </w:p>
    <w:p w14:paraId="017D224E" w14:textId="77777777" w:rsidR="00A65E95" w:rsidRDefault="00BF272D">
      <w:pPr>
        <w:spacing w:before="188"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3.2.2 If a change to an existing connection has Compliance implications that may involve or affect a TO, NGESO shall </w:t>
      </w:r>
      <w:proofErr w:type="spellStart"/>
      <w:r>
        <w:rPr>
          <w:rFonts w:ascii="Arial" w:eastAsia="Arial" w:hAnsi="Arial"/>
          <w:color w:val="000000"/>
          <w:spacing w:val="-3"/>
          <w:sz w:val="21"/>
        </w:rPr>
        <w:t>organise</w:t>
      </w:r>
      <w:proofErr w:type="spellEnd"/>
      <w:r>
        <w:rPr>
          <w:rFonts w:ascii="Arial" w:eastAsia="Arial" w:hAnsi="Arial"/>
          <w:color w:val="000000"/>
          <w:spacing w:val="-3"/>
          <w:sz w:val="21"/>
        </w:rPr>
        <w:t xml:space="preserve"> an initial meeting with the TO. At this meeting, NGESO and the TO shall agree which parts of this procedure are required and which parts may be omitted.</w:t>
      </w:r>
    </w:p>
    <w:p w14:paraId="3899B9EB" w14:textId="77777777" w:rsidR="00A65E95" w:rsidRDefault="00BF272D">
      <w:pPr>
        <w:spacing w:before="129" w:line="226"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3.2.3 Where a site has a Bilateral Agreement and a Transmission Owner Construction Agreement (TOCA) then NGET and the relevant TO are to nominate a lead representative.</w:t>
      </w:r>
    </w:p>
    <w:p w14:paraId="7C7E2CF5" w14:textId="77777777" w:rsidR="00A65E95" w:rsidRDefault="00BF272D">
      <w:pPr>
        <w:spacing w:before="125" w:line="229" w:lineRule="exact"/>
        <w:ind w:left="720" w:hanging="720"/>
        <w:jc w:val="both"/>
        <w:textAlignment w:val="baseline"/>
        <w:rPr>
          <w:rFonts w:ascii="Arial" w:eastAsia="Arial" w:hAnsi="Arial"/>
          <w:color w:val="000000"/>
          <w:sz w:val="21"/>
        </w:rPr>
      </w:pPr>
      <w:r>
        <w:rPr>
          <w:rFonts w:ascii="Arial" w:eastAsia="Arial" w:hAnsi="Arial"/>
          <w:color w:val="000000"/>
          <w:sz w:val="21"/>
        </w:rPr>
        <w:t>3.2.4 For Demand connections where the Compliance issues may be dealt with by the Commissioning Panels with no requirement for an ONP, NGESO shall seek agreement with the TO for this to be dealt with in accordance with STCP 19-4 Commissioning and Decommissioning. In such cases, the relevant sections of the UDFS provided by the User to NGET will be forwarded to the Commissioning Panels. NGESO shall procure User data reasonably required by the TO for Commissioning of Plant and/or Apparatus at the Connection Site to the prescribed timetable.</w:t>
      </w:r>
    </w:p>
    <w:p w14:paraId="0F8FAE57"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3.2.5 Any Party may propose that an ONP is not required. If all Parties agree that an ONP is not required, then any Compliance issues may be dealt with at any relevant Commissioning Panel(s).</w:t>
      </w:r>
    </w:p>
    <w:p w14:paraId="161FF27C" w14:textId="77777777" w:rsidR="00A65E95" w:rsidRDefault="00BF272D">
      <w:pPr>
        <w:spacing w:before="126" w:line="225"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3.2.6 If Parties agree that an ONP is required, NGESO shall </w:t>
      </w:r>
      <w:proofErr w:type="spellStart"/>
      <w:r>
        <w:rPr>
          <w:rFonts w:ascii="Arial" w:eastAsia="Arial" w:hAnsi="Arial"/>
          <w:color w:val="000000"/>
          <w:sz w:val="21"/>
        </w:rPr>
        <w:t>organise</w:t>
      </w:r>
      <w:proofErr w:type="spellEnd"/>
      <w:r>
        <w:rPr>
          <w:rFonts w:ascii="Arial" w:eastAsia="Arial" w:hAnsi="Arial"/>
          <w:color w:val="000000"/>
          <w:sz w:val="21"/>
        </w:rPr>
        <w:t xml:space="preserve"> a meeting between the User (including any User representatives), NGESO, the TO representatives and, where relevant, the appropriate DNO representatives. The purpose of this meeting is:</w:t>
      </w:r>
    </w:p>
    <w:p w14:paraId="62A63F55" w14:textId="77777777" w:rsidR="00A65E95" w:rsidRDefault="00BF272D">
      <w:pPr>
        <w:numPr>
          <w:ilvl w:val="0"/>
          <w:numId w:val="2"/>
        </w:numPr>
        <w:tabs>
          <w:tab w:val="clear" w:pos="576"/>
          <w:tab w:val="left" w:pos="1440"/>
        </w:tabs>
        <w:spacing w:before="25" w:line="263"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to discuss/agree the timescales for Compliance Testing; and</w:t>
      </w:r>
    </w:p>
    <w:p w14:paraId="1ED89A3D" w14:textId="77777777" w:rsidR="00A65E95" w:rsidRDefault="00BF272D">
      <w:pPr>
        <w:numPr>
          <w:ilvl w:val="0"/>
          <w:numId w:val="2"/>
        </w:numPr>
        <w:tabs>
          <w:tab w:val="clear" w:pos="576"/>
          <w:tab w:val="left" w:pos="1440"/>
        </w:tabs>
        <w:spacing w:before="177" w:line="207" w:lineRule="exact"/>
        <w:ind w:left="1440" w:hanging="576"/>
        <w:textAlignment w:val="baseline"/>
        <w:rPr>
          <w:rFonts w:ascii="Arial" w:eastAsia="Arial" w:hAnsi="Arial"/>
          <w:color w:val="000000"/>
          <w:sz w:val="21"/>
        </w:rPr>
      </w:pPr>
      <w:r>
        <w:rPr>
          <w:rFonts w:ascii="Arial" w:eastAsia="Arial" w:hAnsi="Arial"/>
          <w:color w:val="000000"/>
          <w:sz w:val="21"/>
        </w:rPr>
        <w:t>to discuss/ explain the Compliance process the User shall be required to meet for the connection requested and how this will be achieved.</w:t>
      </w:r>
    </w:p>
    <w:p w14:paraId="76A1E163" w14:textId="0DB8A3EE" w:rsidR="00A65E95" w:rsidRDefault="00BF272D">
      <w:pPr>
        <w:spacing w:before="207" w:line="225"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3.2.7 When an ONP is required, NGESO shall set up and </w:t>
      </w:r>
      <w:ins w:id="0" w:author="Akhtar (ESO), Shazia" w:date="2022-03-13T14:46:00Z">
        <w:r w:rsidR="002456B8">
          <w:rPr>
            <w:rFonts w:ascii="Arial" w:eastAsia="Arial" w:hAnsi="Arial"/>
            <w:color w:val="000000"/>
            <w:spacing w:val="-4"/>
            <w:sz w:val="21"/>
          </w:rPr>
          <w:t xml:space="preserve">act as </w:t>
        </w:r>
      </w:ins>
      <w:r>
        <w:rPr>
          <w:rFonts w:ascii="Arial" w:eastAsia="Arial" w:hAnsi="Arial"/>
          <w:color w:val="000000"/>
          <w:spacing w:val="-4"/>
          <w:sz w:val="21"/>
        </w:rPr>
        <w:t>chair</w:t>
      </w:r>
      <w:ins w:id="1" w:author="Akhtar (ESO), Shazia" w:date="2022-03-13T14:46:00Z">
        <w:r w:rsidR="002456B8">
          <w:rPr>
            <w:rFonts w:ascii="Arial" w:eastAsia="Arial" w:hAnsi="Arial"/>
            <w:color w:val="000000"/>
            <w:spacing w:val="-4"/>
            <w:sz w:val="21"/>
          </w:rPr>
          <w:t>person for</w:t>
        </w:r>
      </w:ins>
      <w:r>
        <w:rPr>
          <w:rFonts w:ascii="Arial" w:eastAsia="Arial" w:hAnsi="Arial"/>
          <w:color w:val="000000"/>
          <w:spacing w:val="-4"/>
          <w:sz w:val="21"/>
        </w:rPr>
        <w:t xml:space="preserve"> the ONP, provide a point of contact for Compliance issues and ensure the operational notification process is implemented.</w:t>
      </w:r>
    </w:p>
    <w:p w14:paraId="3B507AE4" w14:textId="77777777" w:rsidR="00A65E95" w:rsidRDefault="00BF272D">
      <w:pPr>
        <w:spacing w:before="144" w:line="226" w:lineRule="exact"/>
        <w:ind w:left="720" w:hanging="720"/>
        <w:jc w:val="both"/>
        <w:textAlignment w:val="baseline"/>
        <w:rPr>
          <w:rFonts w:ascii="Arial" w:eastAsia="Arial" w:hAnsi="Arial"/>
          <w:color w:val="000000"/>
          <w:sz w:val="21"/>
        </w:rPr>
      </w:pPr>
      <w:r>
        <w:rPr>
          <w:rFonts w:ascii="Arial" w:eastAsia="Arial" w:hAnsi="Arial"/>
          <w:color w:val="000000"/>
          <w:sz w:val="21"/>
        </w:rPr>
        <w:t>3.2.8 Following the establishment of the ONP, Parties and the affected User shall exchange contact names and contact details.</w:t>
      </w:r>
    </w:p>
    <w:p w14:paraId="19875446" w14:textId="77777777" w:rsidR="00A65E95" w:rsidRDefault="00BF272D">
      <w:pPr>
        <w:spacing w:before="124" w:line="228" w:lineRule="exact"/>
        <w:ind w:left="720" w:hanging="720"/>
        <w:jc w:val="both"/>
        <w:textAlignment w:val="baseline"/>
        <w:rPr>
          <w:rFonts w:ascii="Arial" w:eastAsia="Arial" w:hAnsi="Arial"/>
          <w:color w:val="000000"/>
          <w:sz w:val="21"/>
        </w:rPr>
      </w:pPr>
      <w:r>
        <w:rPr>
          <w:rFonts w:ascii="Arial" w:eastAsia="Arial" w:hAnsi="Arial"/>
          <w:color w:val="000000"/>
          <w:sz w:val="21"/>
        </w:rPr>
        <w:t>3.2.9 In accordance with the Grid Code, NGESO shall forward to the TO the list of the names of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provided by the User to NGESO, together with written confirmation that the Safety Co-</w:t>
      </w:r>
      <w:proofErr w:type="spellStart"/>
      <w:r>
        <w:rPr>
          <w:rFonts w:ascii="Arial" w:eastAsia="Arial" w:hAnsi="Arial"/>
          <w:color w:val="000000"/>
          <w:sz w:val="21"/>
        </w:rPr>
        <w:t>ordinators</w:t>
      </w:r>
      <w:proofErr w:type="spellEnd"/>
      <w:r>
        <w:rPr>
          <w:rFonts w:ascii="Arial" w:eastAsia="Arial" w:hAnsi="Arial"/>
          <w:color w:val="000000"/>
          <w:sz w:val="21"/>
        </w:rPr>
        <w:t xml:space="preserve"> acting on behalf of the User have been certified </w:t>
      </w:r>
      <w:proofErr w:type="spellStart"/>
      <w:r>
        <w:rPr>
          <w:rFonts w:ascii="Arial" w:eastAsia="Arial" w:hAnsi="Arial"/>
          <w:color w:val="000000"/>
          <w:sz w:val="21"/>
        </w:rPr>
        <w:t>authorised</w:t>
      </w:r>
      <w:proofErr w:type="spellEnd"/>
      <w:r>
        <w:rPr>
          <w:rFonts w:ascii="Arial" w:eastAsia="Arial" w:hAnsi="Arial"/>
          <w:color w:val="000000"/>
          <w:sz w:val="21"/>
        </w:rPr>
        <w:t xml:space="preserve"> and competent by the User.</w:t>
      </w:r>
    </w:p>
    <w:p w14:paraId="77B8B3EE" w14:textId="77777777" w:rsidR="00A65E95" w:rsidRDefault="00BF272D">
      <w:pPr>
        <w:spacing w:before="131" w:line="225" w:lineRule="exact"/>
        <w:ind w:left="720" w:hanging="720"/>
        <w:jc w:val="both"/>
        <w:textAlignment w:val="baseline"/>
        <w:rPr>
          <w:rFonts w:ascii="Arial" w:eastAsia="Arial" w:hAnsi="Arial"/>
          <w:color w:val="000000"/>
          <w:sz w:val="21"/>
        </w:rPr>
      </w:pPr>
      <w:r>
        <w:rPr>
          <w:rFonts w:ascii="Arial" w:eastAsia="Arial" w:hAnsi="Arial"/>
          <w:color w:val="000000"/>
          <w:sz w:val="21"/>
        </w:rPr>
        <w:t>3.2.10 The TO shall notify the ONP of any issues affecting the operational capability of TO assets involved in Compliance Testing and checks, for establishing the User connection.</w:t>
      </w:r>
    </w:p>
    <w:p w14:paraId="03DB9BA3"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3.2.11 The TO shall be responsible for managing safety on the TO side of the ownership boundary and where access to the User Equipment is through the Transmission Site. The TO shall provide guidance to the User on how Safety </w:t>
      </w:r>
      <w:proofErr w:type="gramStart"/>
      <w:r>
        <w:rPr>
          <w:rFonts w:ascii="Arial" w:eastAsia="Arial" w:hAnsi="Arial"/>
          <w:color w:val="000000"/>
          <w:sz w:val="21"/>
        </w:rPr>
        <w:t>From</w:t>
      </w:r>
      <w:proofErr w:type="gramEnd"/>
      <w:r>
        <w:rPr>
          <w:rFonts w:ascii="Arial" w:eastAsia="Arial" w:hAnsi="Arial"/>
          <w:color w:val="000000"/>
          <w:sz w:val="21"/>
        </w:rPr>
        <w:t xml:space="preserve"> The System will be maintained and any safety </w:t>
      </w:r>
      <w:proofErr w:type="spellStart"/>
      <w:r>
        <w:rPr>
          <w:rFonts w:ascii="Arial" w:eastAsia="Arial" w:hAnsi="Arial"/>
          <w:color w:val="000000"/>
          <w:sz w:val="21"/>
        </w:rPr>
        <w:t>authorisation</w:t>
      </w:r>
      <w:proofErr w:type="spellEnd"/>
      <w:r>
        <w:rPr>
          <w:rFonts w:ascii="Arial" w:eastAsia="Arial" w:hAnsi="Arial"/>
          <w:color w:val="000000"/>
          <w:sz w:val="21"/>
        </w:rPr>
        <w:t xml:space="preserve"> requirements.</w:t>
      </w:r>
    </w:p>
    <w:p w14:paraId="1AEE7E87" w14:textId="77777777" w:rsidR="00A65E95" w:rsidRDefault="00BF272D">
      <w:pPr>
        <w:spacing w:before="127"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3.2.12 NGESO shall require the exchange and agreement of Safety Rules (in accordance with the CUSC and Grid Code) in relation to a Connection Site. The TO shall confirm to NGESO in writing when a copy of the User’s Safety Rules have been received and approved, and when a copy of that TO Safety Rules have been sent to the User. NGESO shall confirm to the TO in writing when the TO’s Safety Rules have been agreed by the User. Should a User fail to provide Safety Rules then the TO shall require NGESO to procure the User’s Safety Rules.</w:t>
      </w:r>
    </w:p>
    <w:p w14:paraId="4A78D15E" w14:textId="77777777" w:rsidR="00A65E95" w:rsidRDefault="00A65E95">
      <w:pPr>
        <w:sectPr w:rsidR="00A65E95">
          <w:pgSz w:w="11904" w:h="16834"/>
          <w:pgMar w:top="680" w:right="1368" w:bottom="678" w:left="1416" w:header="720" w:footer="720" w:gutter="0"/>
          <w:cols w:space="720"/>
        </w:sectPr>
      </w:pPr>
    </w:p>
    <w:p w14:paraId="1804D233" w14:textId="6D63307F" w:rsidR="00A65E95" w:rsidRDefault="00BF272D">
      <w:pPr>
        <w:spacing w:line="303"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49536" behindDoc="1" locked="0" layoutInCell="1" allowOverlap="1" wp14:anchorId="49BC2DE3" wp14:editId="2D994E72">
                <wp:simplePos x="0" y="0"/>
                <wp:positionH relativeFrom="page">
                  <wp:posOffset>3315970</wp:posOffset>
                </wp:positionH>
                <wp:positionV relativeFrom="page">
                  <wp:posOffset>10007600</wp:posOffset>
                </wp:positionV>
                <wp:extent cx="713740" cy="155575"/>
                <wp:effectExtent l="0" t="0" r="0" b="0"/>
                <wp:wrapSquare wrapText="bothSides"/>
                <wp:docPr id="22"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BC2DE3" id="Text Box 23" o:spid="_x0000_s1031" type="#_x0000_t202" style="position:absolute;margin-left:261.1pt;margin-top:788pt;width:56.2pt;height:12.25pt;z-index:-25166694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KopdFTsAQAAvgMAAA4AAAAAAAAAAAAAAAAALgIAAGRycy9lMm9E&#10;b2MueG1sUEsBAi0AFAAGAAgAAAAhAP9lC5HgAAAADQEAAA8AAAAAAAAAAAAAAAAARgQAAGRycy9k&#10;b3ducmV2LnhtbFBLBQYAAAAABAAEAPMAAABTBQAAAAA=&#10;" filled="f" stroked="f">
                <v:textbox inset="0,0,0,0">
                  <w:txbxContent>
                    <w:p w14:paraId="6AB084CD"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6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0C00BA35" w14:textId="77777777" w:rsidR="00A65E95" w:rsidRDefault="00BF272D">
      <w:pPr>
        <w:spacing w:before="139" w:line="228" w:lineRule="exact"/>
        <w:ind w:left="720" w:hanging="720"/>
        <w:jc w:val="both"/>
        <w:textAlignment w:val="baseline"/>
        <w:rPr>
          <w:rFonts w:ascii="Arial" w:eastAsia="Arial" w:hAnsi="Arial"/>
          <w:color w:val="000000"/>
          <w:sz w:val="21"/>
        </w:rPr>
      </w:pPr>
      <w:r>
        <w:rPr>
          <w:rFonts w:ascii="Arial" w:eastAsia="Arial" w:hAnsi="Arial"/>
          <w:color w:val="000000"/>
          <w:sz w:val="21"/>
        </w:rPr>
        <w:t>3.2.13 The TO shall be responsible for managing their own Transmission works, protection, substation control co-ordination, and determining co-ordination requirements across the ownership boundary to the User at the Connection Site. Should the User fail to carry out any necessary co-ordination requirements identified by the TO then the TO shall be entitled to require NGET to resolve the issue with the User.</w:t>
      </w:r>
    </w:p>
    <w:p w14:paraId="12F44844" w14:textId="77777777" w:rsidR="00A65E95" w:rsidRDefault="00BF272D">
      <w:pPr>
        <w:spacing w:before="128" w:line="230" w:lineRule="exact"/>
        <w:ind w:left="720" w:hanging="720"/>
        <w:jc w:val="both"/>
        <w:textAlignment w:val="baseline"/>
        <w:rPr>
          <w:rFonts w:ascii="Arial" w:eastAsia="Arial" w:hAnsi="Arial"/>
          <w:color w:val="000000"/>
          <w:sz w:val="21"/>
        </w:rPr>
      </w:pPr>
      <w:r>
        <w:rPr>
          <w:rFonts w:ascii="Arial" w:eastAsia="Arial" w:hAnsi="Arial"/>
          <w:color w:val="000000"/>
          <w:sz w:val="21"/>
        </w:rPr>
        <w:t>3.2.14 For each new connection or change to User Equipment, NGESO or the TO (as appropriate) shall produce the relevant parts of a Compliance Monitoring Statement. This shall be produced in accordance with Appendix A1 and shall cover all areas of Compliance that need to be satisfied prior to issue of an Interim Operational Notification (ION) or FON (as appropriate). NGESO shall then provide the affected TO(s) with copies of the Compliance Monitoring Statement.</w:t>
      </w:r>
    </w:p>
    <w:p w14:paraId="40851758" w14:textId="77777777" w:rsidR="00A65E95" w:rsidRDefault="00BF272D">
      <w:pPr>
        <w:spacing w:before="125" w:line="229"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3.2.15 NGESO shall procure that the User provides the technical and non-technical data and information set out in CUSC Section 2, the Grid </w:t>
      </w:r>
      <w:proofErr w:type="gramStart"/>
      <w:r>
        <w:rPr>
          <w:rFonts w:ascii="Arial" w:eastAsia="Arial" w:hAnsi="Arial"/>
          <w:color w:val="000000"/>
          <w:spacing w:val="-4"/>
          <w:sz w:val="21"/>
        </w:rPr>
        <w:t>Code</w:t>
      </w:r>
      <w:proofErr w:type="gramEnd"/>
      <w:r>
        <w:rPr>
          <w:rFonts w:ascii="Arial" w:eastAsia="Arial" w:hAnsi="Arial"/>
          <w:color w:val="000000"/>
          <w:spacing w:val="-4"/>
          <w:sz w:val="21"/>
        </w:rPr>
        <w:t xml:space="preserve"> and the relevant Bilateral Agreement. NGESO shall forward the appropriate technical data and information received from the User to the TO. For the avoidance of doubt the data provided to the TO shall include, but not be limited to, any data required for design and development of their Transmission System, including updates to Grid Code DRC data, network models and excitation models, and shall be provided in accordance with STC Schedule 3.</w:t>
      </w:r>
    </w:p>
    <w:p w14:paraId="4CDD5F1D"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3.2.16 The TO shall provide Site Responsibility Schedules (SRS) for the Connection Site to NGESO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NGET shall procure that the User provides the data required by the TO for the SRS.</w:t>
      </w:r>
    </w:p>
    <w:p w14:paraId="6396B4B3" w14:textId="77777777" w:rsidR="00A65E95" w:rsidRDefault="00BF272D">
      <w:pPr>
        <w:spacing w:before="130" w:line="225" w:lineRule="exact"/>
        <w:ind w:left="720" w:hanging="720"/>
        <w:jc w:val="both"/>
        <w:textAlignment w:val="baseline"/>
        <w:rPr>
          <w:rFonts w:ascii="Arial" w:eastAsia="Arial" w:hAnsi="Arial"/>
          <w:color w:val="000000"/>
          <w:sz w:val="21"/>
        </w:rPr>
      </w:pPr>
      <w:r>
        <w:rPr>
          <w:rFonts w:ascii="Arial" w:eastAsia="Arial" w:hAnsi="Arial"/>
          <w:color w:val="000000"/>
          <w:sz w:val="21"/>
        </w:rPr>
        <w:t>3.2.17 The TO shall confirm that the Operational Metering signals (as outlined in the TOCA), are being passed on from the User to NGESO.</w:t>
      </w:r>
    </w:p>
    <w:p w14:paraId="279F16B6" w14:textId="77777777" w:rsidR="00A65E95" w:rsidRDefault="00BF272D">
      <w:pPr>
        <w:spacing w:before="125"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3.2.18 In the case of a Transmission Site, the TO shall provide Operation Diagrams for the Transmission Site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NGET shall procure that the User provides the data required by the TO for the Operation Diagram.</w:t>
      </w:r>
    </w:p>
    <w:p w14:paraId="1D371C3C" w14:textId="77777777" w:rsidR="00A65E95" w:rsidRDefault="00BF272D">
      <w:pPr>
        <w:spacing w:before="126" w:line="229"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3.2.19 In the case of a User Site, the TO shall provide the data required by the User for the creation of an Operation Diagram to NGESO. NGESO shall procure that the User provides the Operation Diagram to NGET and to the TO prior to either </w:t>
      </w:r>
      <w:proofErr w:type="spellStart"/>
      <w:r>
        <w:rPr>
          <w:rFonts w:ascii="Arial" w:eastAsia="Arial" w:hAnsi="Arial"/>
          <w:color w:val="000000"/>
          <w:sz w:val="21"/>
        </w:rPr>
        <w:t>energisation</w:t>
      </w:r>
      <w:proofErr w:type="spellEnd"/>
      <w:r>
        <w:rPr>
          <w:rFonts w:ascii="Arial" w:eastAsia="Arial" w:hAnsi="Arial"/>
          <w:color w:val="000000"/>
          <w:sz w:val="21"/>
        </w:rPr>
        <w:t xml:space="preserve"> or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w:t>
      </w:r>
    </w:p>
    <w:p w14:paraId="6642F4A6" w14:textId="77777777" w:rsidR="00A65E95" w:rsidRDefault="00BF272D">
      <w:pPr>
        <w:spacing w:before="126"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3.2.20 NGESO shall consider the NETS risks that may arise from the User Equipment being </w:t>
      </w:r>
      <w:proofErr w:type="spellStart"/>
      <w:r>
        <w:rPr>
          <w:rFonts w:ascii="Arial" w:eastAsia="Arial" w:hAnsi="Arial"/>
          <w:color w:val="000000"/>
          <w:sz w:val="21"/>
        </w:rPr>
        <w:t>Synchronised</w:t>
      </w:r>
      <w:proofErr w:type="spellEnd"/>
      <w:r>
        <w:rPr>
          <w:rFonts w:ascii="Arial" w:eastAsia="Arial" w:hAnsi="Arial"/>
          <w:color w:val="000000"/>
          <w:sz w:val="21"/>
        </w:rPr>
        <w:t xml:space="preserve"> to the NETS, identify any contingency arrangements required, and advise the TO and any TO appropriately.</w:t>
      </w:r>
    </w:p>
    <w:p w14:paraId="31B06FC1" w14:textId="77777777" w:rsidR="00A65E95" w:rsidRDefault="00BF272D">
      <w:pPr>
        <w:spacing w:before="131" w:line="227"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3.2.21 Prior to the EON and ION being issued, NGESO shall extract from the UDFS provided by the User, and copy to the TO, the relevant parts of the technical data schedules for matters associated with the TO Construction Agreement. This will include all updates to Grid Code DRC data, network models and excitation models. If the relevant parts of the technical data schedules make references to external documents, those external documents should be provided to the TO.</w:t>
      </w:r>
    </w:p>
    <w:p w14:paraId="58BC04B8" w14:textId="05027B92" w:rsidR="00A65E95" w:rsidRDefault="00BF272D">
      <w:pPr>
        <w:spacing w:before="110" w:line="24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3.2.22 NGSO shall ensure that the User or </w:t>
      </w:r>
      <w:del w:id="2" w:author="Akhtar (ESO), Shazia" w:date="2022-03-13T14:42:00Z">
        <w:r w:rsidDel="002456B8">
          <w:rPr>
            <w:rFonts w:ascii="Arial" w:eastAsia="Arial" w:hAnsi="Arial"/>
            <w:color w:val="000000"/>
            <w:spacing w:val="-4"/>
            <w:sz w:val="21"/>
          </w:rPr>
          <w:delText xml:space="preserve">his </w:delText>
        </w:r>
      </w:del>
      <w:ins w:id="3" w:author="Akhtar (ESO), Shazia" w:date="2022-03-13T14:42:00Z">
        <w:r w:rsidR="002456B8">
          <w:rPr>
            <w:rFonts w:ascii="Arial" w:eastAsia="Arial" w:hAnsi="Arial"/>
            <w:color w:val="000000"/>
            <w:spacing w:val="-4"/>
            <w:sz w:val="21"/>
          </w:rPr>
          <w:t xml:space="preserve">their </w:t>
        </w:r>
      </w:ins>
      <w:r>
        <w:rPr>
          <w:rFonts w:ascii="Arial" w:eastAsia="Arial" w:hAnsi="Arial"/>
          <w:color w:val="000000"/>
          <w:spacing w:val="-4"/>
          <w:sz w:val="21"/>
        </w:rPr>
        <w:t>representative will carry out such off-load Compliance Testing as required to ensure the User Equipment meets Compliance requirements.</w:t>
      </w:r>
    </w:p>
    <w:p w14:paraId="400DFD3B" w14:textId="77777777" w:rsidR="00A65E95" w:rsidRDefault="00BF272D">
      <w:pPr>
        <w:spacing w:before="131" w:line="227"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3.2.23 NGESO shall review Compliance Testing documentation and may witness off load tests, and/or checks on User Equipment as considered appropriate by NGESO or the TO, and report back to the ONP. NGESO shall forward to the TO the results of tests relevant to the technical specification advised by the TO in the TO Construction Agreement. The TO may, with User agreement, make reasonable requests to review Compliance Testing documentation and may witness off load tests.</w:t>
      </w:r>
    </w:p>
    <w:p w14:paraId="73B899F8"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3.2.24 Completion of the ‘Approved Signature’ column in the Compliance Monitoring Statement in Appendix A1 can be electronic. </w:t>
      </w:r>
      <w:proofErr w:type="gramStart"/>
      <w:r>
        <w:rPr>
          <w:rFonts w:ascii="Arial" w:eastAsia="Arial" w:hAnsi="Arial"/>
          <w:color w:val="000000"/>
          <w:sz w:val="21"/>
        </w:rPr>
        <w:t>i.e.</w:t>
      </w:r>
      <w:proofErr w:type="gramEnd"/>
      <w:r>
        <w:rPr>
          <w:rFonts w:ascii="Arial" w:eastAsia="Arial" w:hAnsi="Arial"/>
          <w:color w:val="000000"/>
          <w:sz w:val="21"/>
        </w:rPr>
        <w:t xml:space="preserve"> it is sufficient for this to contain a date and the initials of the point of contact for NGESO or the TO.</w:t>
      </w:r>
    </w:p>
    <w:p w14:paraId="0BF7C19F" w14:textId="77777777" w:rsidR="00A65E95" w:rsidRDefault="00BF272D">
      <w:pPr>
        <w:spacing w:before="117" w:after="453" w:line="233" w:lineRule="exact"/>
        <w:ind w:left="720" w:hanging="720"/>
        <w:jc w:val="both"/>
        <w:textAlignment w:val="baseline"/>
        <w:rPr>
          <w:rFonts w:ascii="Arial" w:eastAsia="Arial" w:hAnsi="Arial"/>
          <w:color w:val="000000"/>
          <w:sz w:val="21"/>
        </w:rPr>
      </w:pPr>
      <w:r>
        <w:rPr>
          <w:rFonts w:ascii="Arial" w:eastAsia="Arial" w:hAnsi="Arial"/>
          <w:color w:val="000000"/>
          <w:sz w:val="21"/>
        </w:rPr>
        <w:t>3.2.25 NGESO shall review any remaining Compliance aspects of the UDFS and obtain resolution of any issues of non-Compliance from the User to both NGESO’s satisfaction and, with respect of the items discussed in section 3.2, the satisfaction of the TO.</w:t>
      </w:r>
    </w:p>
    <w:p w14:paraId="3ACBB46C" w14:textId="1F2EC9F9"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0560" behindDoc="1" locked="0" layoutInCell="1" allowOverlap="1" wp14:anchorId="533938F4" wp14:editId="3D2A69EF">
                <wp:simplePos x="0" y="0"/>
                <wp:positionH relativeFrom="page">
                  <wp:posOffset>3315970</wp:posOffset>
                </wp:positionH>
                <wp:positionV relativeFrom="page">
                  <wp:posOffset>10007600</wp:posOffset>
                </wp:positionV>
                <wp:extent cx="713740" cy="155575"/>
                <wp:effectExtent l="0" t="0" r="0" b="0"/>
                <wp:wrapSquare wrapText="bothSides"/>
                <wp:docPr id="21"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3938F4" id="Text Box 22" o:spid="_x0000_s1032" type="#_x0000_t202" style="position:absolute;margin-left:261.1pt;margin-top:788pt;width:56.2pt;height:12.25pt;z-index:-25166592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" filled="f" stroked="f">
                <v:textbox inset="0,0,0,0">
                  <w:txbxContent>
                    <w:p w14:paraId="07815040"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7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33D56DE6" w14:textId="77777777" w:rsidR="00A65E95" w:rsidRDefault="00BF272D">
      <w:pPr>
        <w:tabs>
          <w:tab w:val="decimal" w:pos="144"/>
          <w:tab w:val="left" w:pos="720"/>
        </w:tabs>
        <w:spacing w:before="118" w:line="273" w:lineRule="exact"/>
        <w:textAlignment w:val="baseline"/>
        <w:rPr>
          <w:rFonts w:ascii="Arial" w:eastAsia="Arial" w:hAnsi="Arial"/>
          <w:b/>
          <w:color w:val="000000"/>
          <w:sz w:val="24"/>
        </w:rPr>
      </w:pPr>
      <w:r>
        <w:rPr>
          <w:rFonts w:ascii="Arial" w:eastAsia="Arial" w:hAnsi="Arial"/>
          <w:b/>
          <w:color w:val="000000"/>
          <w:sz w:val="24"/>
        </w:rPr>
        <w:tab/>
        <w:t>3.3</w:t>
      </w:r>
      <w:r>
        <w:rPr>
          <w:rFonts w:ascii="Arial" w:eastAsia="Arial" w:hAnsi="Arial"/>
          <w:b/>
          <w:color w:val="000000"/>
          <w:sz w:val="24"/>
        </w:rPr>
        <w:tab/>
        <w:t xml:space="preserve">Agreement for </w:t>
      </w:r>
      <w:proofErr w:type="spellStart"/>
      <w:r>
        <w:rPr>
          <w:rFonts w:ascii="Arial" w:eastAsia="Arial" w:hAnsi="Arial"/>
          <w:b/>
          <w:color w:val="000000"/>
          <w:sz w:val="24"/>
        </w:rPr>
        <w:t>Energisation</w:t>
      </w:r>
      <w:proofErr w:type="spellEnd"/>
      <w:r>
        <w:rPr>
          <w:rFonts w:ascii="Arial" w:eastAsia="Arial" w:hAnsi="Arial"/>
          <w:b/>
          <w:color w:val="000000"/>
          <w:sz w:val="24"/>
        </w:rPr>
        <w:t>, Interim Operational Notification and</w:t>
      </w:r>
    </w:p>
    <w:p w14:paraId="1DE5E227" w14:textId="77777777" w:rsidR="00A65E95" w:rsidRDefault="00BF272D">
      <w:pPr>
        <w:spacing w:line="273" w:lineRule="exact"/>
        <w:ind w:left="720"/>
        <w:textAlignment w:val="baseline"/>
        <w:rPr>
          <w:rFonts w:ascii="Arial" w:eastAsia="Arial" w:hAnsi="Arial"/>
          <w:b/>
          <w:color w:val="000000"/>
          <w:sz w:val="24"/>
        </w:rPr>
      </w:pPr>
      <w:r>
        <w:rPr>
          <w:rFonts w:ascii="Arial" w:eastAsia="Arial" w:hAnsi="Arial"/>
          <w:b/>
          <w:color w:val="000000"/>
          <w:sz w:val="24"/>
        </w:rPr>
        <w:t>Connection Site Specification (CSS)</w:t>
      </w:r>
    </w:p>
    <w:p w14:paraId="1721C498" w14:textId="77777777" w:rsidR="00A65E95" w:rsidRDefault="00BF272D">
      <w:pPr>
        <w:spacing w:before="216" w:line="228"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3.3.1 On receipt of the Certificate of Readiness (COR) from a User, NGESO shall request confirmation from the TO that the TO is satisfied that the User Equipment can be </w:t>
      </w:r>
      <w:proofErr w:type="spellStart"/>
      <w:r>
        <w:rPr>
          <w:rFonts w:ascii="Arial" w:eastAsia="Arial" w:hAnsi="Arial"/>
          <w:color w:val="000000"/>
          <w:spacing w:val="-4"/>
          <w:sz w:val="21"/>
        </w:rPr>
        <w:t>Energised</w:t>
      </w:r>
      <w:proofErr w:type="spellEnd"/>
      <w:r>
        <w:rPr>
          <w:rFonts w:ascii="Arial" w:eastAsia="Arial" w:hAnsi="Arial"/>
          <w:color w:val="000000"/>
          <w:spacing w:val="-4"/>
          <w:sz w:val="21"/>
        </w:rPr>
        <w:t xml:space="preserve"> or </w:t>
      </w:r>
      <w:proofErr w:type="spellStart"/>
      <w:r>
        <w:rPr>
          <w:rFonts w:ascii="Arial" w:eastAsia="Arial" w:hAnsi="Arial"/>
          <w:color w:val="000000"/>
          <w:spacing w:val="-4"/>
          <w:sz w:val="21"/>
        </w:rPr>
        <w:t>Synchronised</w:t>
      </w:r>
      <w:proofErr w:type="spellEnd"/>
      <w:r>
        <w:rPr>
          <w:rFonts w:ascii="Arial" w:eastAsia="Arial" w:hAnsi="Arial"/>
          <w:color w:val="000000"/>
          <w:spacing w:val="-4"/>
          <w:sz w:val="21"/>
        </w:rPr>
        <w:t xml:space="preserve"> as specified in the COR. The TO’s lead representative shall provide a letter of </w:t>
      </w:r>
      <w:proofErr w:type="spellStart"/>
      <w:r>
        <w:rPr>
          <w:rFonts w:ascii="Arial" w:eastAsia="Arial" w:hAnsi="Arial"/>
          <w:color w:val="000000"/>
          <w:spacing w:val="-4"/>
          <w:sz w:val="21"/>
        </w:rPr>
        <w:t>Authorisation</w:t>
      </w:r>
      <w:proofErr w:type="spellEnd"/>
      <w:r>
        <w:rPr>
          <w:rFonts w:ascii="Arial" w:eastAsia="Arial" w:hAnsi="Arial"/>
          <w:color w:val="000000"/>
          <w:spacing w:val="-4"/>
          <w:sz w:val="21"/>
        </w:rPr>
        <w:t xml:space="preserve"> to issue the EON or ION, as appropriate, to NGESO within 5 Business Days or where appropriate, provide NGESO with reasons as to why the EON or ION should not be released (see example of TO agreement to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in Appendix A2, and example of TO agreement for ION in Appendix A4). This letter is to confirm that any TO construction works relating to the construction agreement are commissioned and operational, and there are no issues outstanding prior to the issuing of the EON or ION, as appropriate.</w:t>
      </w:r>
    </w:p>
    <w:p w14:paraId="057FA735" w14:textId="77777777" w:rsidR="00A65E95" w:rsidRDefault="00BF272D">
      <w:pPr>
        <w:spacing w:before="147" w:line="223" w:lineRule="exact"/>
        <w:ind w:left="720" w:hanging="720"/>
        <w:jc w:val="both"/>
        <w:textAlignment w:val="baseline"/>
        <w:rPr>
          <w:rFonts w:ascii="Arial" w:eastAsia="Arial" w:hAnsi="Arial"/>
          <w:color w:val="000000"/>
          <w:sz w:val="21"/>
        </w:rPr>
      </w:pPr>
      <w:r>
        <w:rPr>
          <w:rFonts w:ascii="Arial" w:eastAsia="Arial" w:hAnsi="Arial"/>
          <w:color w:val="000000"/>
          <w:sz w:val="21"/>
        </w:rPr>
        <w:t>3.3.2 The TO shall submit to NGESO a Connection Site Specification prior to the issue of an EON or ION agreement. The TO must create or revise (as appropriate) any Connection Site Specification to reflect the information contained in the TO Construction Agreement.</w:t>
      </w:r>
    </w:p>
    <w:p w14:paraId="0D3E4146"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3.4</w:t>
      </w:r>
      <w:r>
        <w:rPr>
          <w:rFonts w:ascii="Arial" w:eastAsia="Arial" w:hAnsi="Arial"/>
          <w:b/>
          <w:color w:val="000000"/>
          <w:sz w:val="24"/>
        </w:rPr>
        <w:tab/>
      </w:r>
      <w:proofErr w:type="spellStart"/>
      <w:r>
        <w:rPr>
          <w:rFonts w:ascii="Arial" w:eastAsia="Arial" w:hAnsi="Arial"/>
          <w:b/>
          <w:color w:val="000000"/>
          <w:sz w:val="24"/>
        </w:rPr>
        <w:t>Energisation</w:t>
      </w:r>
      <w:proofErr w:type="spellEnd"/>
      <w:r>
        <w:rPr>
          <w:rFonts w:ascii="Arial" w:eastAsia="Arial" w:hAnsi="Arial"/>
          <w:b/>
          <w:color w:val="000000"/>
          <w:sz w:val="24"/>
        </w:rPr>
        <w:t xml:space="preserve"> Operational Notification (EON) and Interim Operational</w:t>
      </w:r>
    </w:p>
    <w:p w14:paraId="285AC391" w14:textId="77777777" w:rsidR="00A65E95" w:rsidRDefault="00BF272D">
      <w:pPr>
        <w:spacing w:line="273" w:lineRule="exact"/>
        <w:ind w:left="720"/>
        <w:textAlignment w:val="baseline"/>
        <w:rPr>
          <w:rFonts w:ascii="Arial" w:eastAsia="Arial" w:hAnsi="Arial"/>
          <w:b/>
          <w:color w:val="000000"/>
          <w:spacing w:val="-1"/>
          <w:sz w:val="24"/>
        </w:rPr>
      </w:pPr>
      <w:r>
        <w:rPr>
          <w:rFonts w:ascii="Arial" w:eastAsia="Arial" w:hAnsi="Arial"/>
          <w:b/>
          <w:color w:val="000000"/>
          <w:spacing w:val="-1"/>
          <w:sz w:val="24"/>
        </w:rPr>
        <w:t>Notification (</w:t>
      </w:r>
      <w:proofErr w:type="gramStart"/>
      <w:r>
        <w:rPr>
          <w:rFonts w:ascii="Arial" w:eastAsia="Arial" w:hAnsi="Arial"/>
          <w:b/>
          <w:color w:val="000000"/>
          <w:spacing w:val="-1"/>
          <w:sz w:val="24"/>
        </w:rPr>
        <w:t>ION )</w:t>
      </w:r>
      <w:proofErr w:type="gramEnd"/>
    </w:p>
    <w:p w14:paraId="3D0D60CD" w14:textId="77777777" w:rsidR="00A65E95" w:rsidRDefault="00BF272D">
      <w:pPr>
        <w:spacing w:before="215" w:line="225" w:lineRule="exact"/>
        <w:ind w:left="720" w:hanging="720"/>
        <w:jc w:val="both"/>
        <w:textAlignment w:val="baseline"/>
        <w:rPr>
          <w:rFonts w:ascii="Arial" w:eastAsia="Arial" w:hAnsi="Arial"/>
          <w:color w:val="000000"/>
          <w:sz w:val="21"/>
        </w:rPr>
      </w:pPr>
      <w:r>
        <w:rPr>
          <w:rFonts w:ascii="Arial" w:eastAsia="Arial" w:hAnsi="Arial"/>
          <w:color w:val="000000"/>
          <w:sz w:val="21"/>
        </w:rPr>
        <w:t>3.4.1 On receipt of the TO agreement for EON or ION, NGESO shall follow the Grid Code process for issuance of an EON or ION, to the User. A copy of the EON or ION will be provided to the TOs. The ION will include a Schedule of Unresolved Compliance Issues.</w:t>
      </w:r>
    </w:p>
    <w:p w14:paraId="45476B1E" w14:textId="77777777" w:rsidR="00A65E95" w:rsidRDefault="00BF272D">
      <w:pPr>
        <w:spacing w:before="121" w:line="232"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3.4.2 An EON and / or ION must be issued in accordance with this section prior to the first time a Generating Unit is either </w:t>
      </w:r>
      <w:proofErr w:type="spellStart"/>
      <w:r>
        <w:rPr>
          <w:rFonts w:ascii="Arial" w:eastAsia="Arial" w:hAnsi="Arial"/>
          <w:color w:val="000000"/>
          <w:sz w:val="21"/>
        </w:rPr>
        <w:t>energised</w:t>
      </w:r>
      <w:proofErr w:type="spellEnd"/>
      <w:r>
        <w:rPr>
          <w:rFonts w:ascii="Arial" w:eastAsia="Arial" w:hAnsi="Arial"/>
          <w:color w:val="000000"/>
          <w:sz w:val="21"/>
        </w:rPr>
        <w:t xml:space="preserve"> or </w:t>
      </w:r>
      <w:proofErr w:type="spellStart"/>
      <w:r>
        <w:rPr>
          <w:rFonts w:ascii="Arial" w:eastAsia="Arial" w:hAnsi="Arial"/>
          <w:color w:val="000000"/>
          <w:sz w:val="21"/>
        </w:rPr>
        <w:t>Synchronised</w:t>
      </w:r>
      <w:proofErr w:type="spellEnd"/>
      <w:r>
        <w:rPr>
          <w:rFonts w:ascii="Arial" w:eastAsia="Arial" w:hAnsi="Arial"/>
          <w:color w:val="000000"/>
          <w:sz w:val="21"/>
        </w:rPr>
        <w:t xml:space="preserve">. Where there is a significant period between </w:t>
      </w:r>
      <w:proofErr w:type="spellStart"/>
      <w:r>
        <w:rPr>
          <w:rFonts w:ascii="Arial" w:eastAsia="Arial" w:hAnsi="Arial"/>
          <w:color w:val="000000"/>
          <w:sz w:val="21"/>
        </w:rPr>
        <w:t>Energisation</w:t>
      </w:r>
      <w:proofErr w:type="spellEnd"/>
      <w:r>
        <w:rPr>
          <w:rFonts w:ascii="Arial" w:eastAsia="Arial" w:hAnsi="Arial"/>
          <w:color w:val="000000"/>
          <w:sz w:val="21"/>
        </w:rPr>
        <w:t xml:space="preserve"> of new Plant or Apparatus connected to a Connection Site and the first time a Generating Unit is </w:t>
      </w:r>
      <w:proofErr w:type="spellStart"/>
      <w:r>
        <w:rPr>
          <w:rFonts w:ascii="Arial" w:eastAsia="Arial" w:hAnsi="Arial"/>
          <w:color w:val="000000"/>
          <w:sz w:val="21"/>
        </w:rPr>
        <w:t>Synchronised</w:t>
      </w:r>
      <w:proofErr w:type="spellEnd"/>
      <w:r>
        <w:rPr>
          <w:rFonts w:ascii="Arial" w:eastAsia="Arial" w:hAnsi="Arial"/>
          <w:color w:val="000000"/>
          <w:sz w:val="21"/>
        </w:rPr>
        <w:t xml:space="preserve"> at that Connection Site, NGESO shall issue an EON to the User for site demand only (in the form contained in Appendix A3).</w:t>
      </w:r>
    </w:p>
    <w:p w14:paraId="5FE54526" w14:textId="77777777" w:rsidR="00A65E95" w:rsidRDefault="00BF272D">
      <w:pPr>
        <w:spacing w:before="167" w:line="273" w:lineRule="exact"/>
        <w:textAlignment w:val="baseline"/>
        <w:rPr>
          <w:rFonts w:ascii="Arial" w:eastAsia="Arial" w:hAnsi="Arial"/>
          <w:b/>
          <w:color w:val="000000"/>
          <w:spacing w:val="9"/>
          <w:sz w:val="24"/>
        </w:rPr>
      </w:pPr>
      <w:r>
        <w:rPr>
          <w:rFonts w:ascii="Arial" w:eastAsia="Arial" w:hAnsi="Arial"/>
          <w:b/>
          <w:color w:val="000000"/>
          <w:spacing w:val="9"/>
          <w:sz w:val="24"/>
        </w:rPr>
        <w:t>3.5 Compliance Assessment</w:t>
      </w:r>
    </w:p>
    <w:p w14:paraId="799AA82E" w14:textId="77777777" w:rsidR="00A65E95" w:rsidRDefault="00BF272D">
      <w:pPr>
        <w:spacing w:before="196" w:line="228"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3.5.1 Following </w:t>
      </w:r>
      <w:proofErr w:type="spellStart"/>
      <w:r>
        <w:rPr>
          <w:rFonts w:ascii="Arial" w:eastAsia="Arial" w:hAnsi="Arial"/>
          <w:color w:val="000000"/>
          <w:sz w:val="21"/>
        </w:rPr>
        <w:t>synchronisation</w:t>
      </w:r>
      <w:proofErr w:type="spellEnd"/>
      <w:r>
        <w:rPr>
          <w:rFonts w:ascii="Arial" w:eastAsia="Arial" w:hAnsi="Arial"/>
          <w:color w:val="000000"/>
          <w:sz w:val="21"/>
        </w:rPr>
        <w:t xml:space="preserve"> of the User Equipment to the NETS, a </w:t>
      </w:r>
      <w:proofErr w:type="spellStart"/>
      <w:r>
        <w:rPr>
          <w:rFonts w:ascii="Arial" w:eastAsia="Arial" w:hAnsi="Arial"/>
          <w:color w:val="000000"/>
          <w:sz w:val="21"/>
        </w:rPr>
        <w:t>programme</w:t>
      </w:r>
      <w:proofErr w:type="spellEnd"/>
      <w:r>
        <w:rPr>
          <w:rFonts w:ascii="Arial" w:eastAsia="Arial" w:hAnsi="Arial"/>
          <w:color w:val="000000"/>
          <w:sz w:val="21"/>
        </w:rPr>
        <w:t xml:space="preserve"> of tests to confirm Compliance of the User Equipment will be proposed by the User for agreement by NGESO and the TOs. The tests may be witnessed by NGESO and, with User agreement, the TO. The TO may also make reasonable requests to review Compliance Testing documentation.</w:t>
      </w:r>
    </w:p>
    <w:p w14:paraId="3D32E3B3" w14:textId="77777777" w:rsidR="00A65E95" w:rsidRDefault="00BF272D">
      <w:pPr>
        <w:spacing w:before="122" w:line="232" w:lineRule="exact"/>
        <w:ind w:left="720" w:hanging="720"/>
        <w:jc w:val="both"/>
        <w:textAlignment w:val="baseline"/>
        <w:rPr>
          <w:rFonts w:ascii="Arial" w:eastAsia="Arial" w:hAnsi="Arial"/>
          <w:color w:val="000000"/>
          <w:sz w:val="21"/>
        </w:rPr>
      </w:pPr>
      <w:r>
        <w:rPr>
          <w:rFonts w:ascii="Arial" w:eastAsia="Arial" w:hAnsi="Arial"/>
          <w:color w:val="000000"/>
          <w:sz w:val="21"/>
        </w:rPr>
        <w:t>3.5.2 NGESO and TO shall co-ordinate activities to ensure that the control system models used by each Party accurately reflects as practically as possible the actual performance of User Equipment. The test results will be used to validate the control system models and data submitted previously to NGESO, where applicable, frequency control, voltage control and reactive capability.</w:t>
      </w:r>
    </w:p>
    <w:p w14:paraId="64560E96"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3.5.3 NGESO shall update relevant parties of progress on unresolved Compliance issues by providing an updated ION from time to time.</w:t>
      </w:r>
    </w:p>
    <w:p w14:paraId="547A720C" w14:textId="77777777" w:rsidR="00A65E95" w:rsidRDefault="00BF272D">
      <w:pPr>
        <w:tabs>
          <w:tab w:val="decimal" w:pos="144"/>
          <w:tab w:val="left" w:pos="720"/>
        </w:tabs>
        <w:spacing w:before="167" w:line="273" w:lineRule="exact"/>
        <w:textAlignment w:val="baseline"/>
        <w:rPr>
          <w:rFonts w:ascii="Arial" w:eastAsia="Arial" w:hAnsi="Arial"/>
          <w:b/>
          <w:color w:val="000000"/>
          <w:sz w:val="24"/>
        </w:rPr>
      </w:pPr>
      <w:r>
        <w:rPr>
          <w:rFonts w:ascii="Arial" w:eastAsia="Arial" w:hAnsi="Arial"/>
          <w:b/>
          <w:color w:val="000000"/>
          <w:sz w:val="24"/>
        </w:rPr>
        <w:tab/>
        <w:t>3.6</w:t>
      </w:r>
      <w:r>
        <w:rPr>
          <w:rFonts w:ascii="Arial" w:eastAsia="Arial" w:hAnsi="Arial"/>
          <w:b/>
          <w:color w:val="000000"/>
          <w:sz w:val="24"/>
        </w:rPr>
        <w:tab/>
        <w:t>Final Operational Notification (FON)</w:t>
      </w:r>
    </w:p>
    <w:p w14:paraId="7876233A" w14:textId="77777777" w:rsidR="00A65E95" w:rsidRDefault="00BF272D">
      <w:pPr>
        <w:spacing w:before="191" w:line="233" w:lineRule="exact"/>
        <w:ind w:left="720" w:hanging="720"/>
        <w:jc w:val="both"/>
        <w:textAlignment w:val="baseline"/>
        <w:rPr>
          <w:rFonts w:ascii="Arial" w:eastAsia="Arial" w:hAnsi="Arial"/>
          <w:color w:val="000000"/>
          <w:sz w:val="21"/>
        </w:rPr>
      </w:pPr>
      <w:r>
        <w:rPr>
          <w:rFonts w:ascii="Arial" w:eastAsia="Arial" w:hAnsi="Arial"/>
          <w:color w:val="000000"/>
          <w:sz w:val="21"/>
        </w:rPr>
        <w:t>3.6.1 NGESO shall ensure the User complies with any site-specific technical conditions as set out in the Grid Code and the relevant Bilateral Agreement, including those specified by the TO in the TO Construction Agreement.</w:t>
      </w:r>
    </w:p>
    <w:p w14:paraId="67326559" w14:textId="77777777" w:rsidR="00A65E95" w:rsidRDefault="00BF272D">
      <w:pPr>
        <w:spacing w:before="95" w:line="241" w:lineRule="exact"/>
        <w:textAlignment w:val="baseline"/>
        <w:rPr>
          <w:rFonts w:ascii="Arial" w:eastAsia="Arial" w:hAnsi="Arial"/>
          <w:color w:val="000000"/>
          <w:sz w:val="21"/>
        </w:rPr>
      </w:pPr>
      <w:r>
        <w:rPr>
          <w:rFonts w:ascii="Arial" w:eastAsia="Arial" w:hAnsi="Arial"/>
          <w:color w:val="000000"/>
          <w:sz w:val="21"/>
        </w:rPr>
        <w:t>3.6.2 On successful completion of the Compliance Testing NGESO shall</w:t>
      </w:r>
    </w:p>
    <w:p w14:paraId="1366FC26" w14:textId="77777777" w:rsidR="00A65E95" w:rsidRDefault="00BF272D">
      <w:pPr>
        <w:numPr>
          <w:ilvl w:val="0"/>
          <w:numId w:val="2"/>
        </w:numPr>
        <w:tabs>
          <w:tab w:val="clear" w:pos="576"/>
          <w:tab w:val="left" w:pos="1440"/>
        </w:tabs>
        <w:spacing w:before="40" w:line="262" w:lineRule="exact"/>
        <w:ind w:left="864"/>
        <w:textAlignment w:val="baseline"/>
        <w:rPr>
          <w:rFonts w:ascii="Arial" w:eastAsia="Arial" w:hAnsi="Arial"/>
          <w:color w:val="000000"/>
          <w:spacing w:val="-4"/>
          <w:sz w:val="21"/>
        </w:rPr>
      </w:pPr>
      <w:r>
        <w:rPr>
          <w:rFonts w:ascii="Arial" w:eastAsia="Arial" w:hAnsi="Arial"/>
          <w:color w:val="000000"/>
          <w:spacing w:val="-4"/>
          <w:sz w:val="21"/>
        </w:rPr>
        <w:t xml:space="preserve">obtain a final UDFS from the </w:t>
      </w:r>
      <w:proofErr w:type="gramStart"/>
      <w:r>
        <w:rPr>
          <w:rFonts w:ascii="Arial" w:eastAsia="Arial" w:hAnsi="Arial"/>
          <w:color w:val="000000"/>
          <w:spacing w:val="-4"/>
          <w:sz w:val="21"/>
        </w:rPr>
        <w:t>User;</w:t>
      </w:r>
      <w:proofErr w:type="gramEnd"/>
    </w:p>
    <w:p w14:paraId="70E3F819" w14:textId="77777777" w:rsidR="00A65E95" w:rsidRDefault="00BF272D">
      <w:pPr>
        <w:numPr>
          <w:ilvl w:val="0"/>
          <w:numId w:val="2"/>
        </w:numPr>
        <w:tabs>
          <w:tab w:val="clear" w:pos="576"/>
          <w:tab w:val="left" w:pos="1440"/>
        </w:tabs>
        <w:spacing w:before="9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confirm that NGESO has a valid control system model(s</w:t>
      </w:r>
      <w:proofErr w:type="gramStart"/>
      <w:r>
        <w:rPr>
          <w:rFonts w:ascii="Arial" w:eastAsia="Arial" w:hAnsi="Arial"/>
          <w:color w:val="000000"/>
          <w:spacing w:val="-3"/>
          <w:sz w:val="21"/>
        </w:rPr>
        <w:t>);</w:t>
      </w:r>
      <w:proofErr w:type="gramEnd"/>
    </w:p>
    <w:p w14:paraId="74B1BD0E" w14:textId="77777777" w:rsidR="00A65E95" w:rsidRDefault="00BF272D">
      <w:pPr>
        <w:numPr>
          <w:ilvl w:val="0"/>
          <w:numId w:val="2"/>
        </w:numPr>
        <w:tabs>
          <w:tab w:val="clear" w:pos="576"/>
          <w:tab w:val="left" w:pos="1440"/>
        </w:tabs>
        <w:spacing w:before="108" w:line="262" w:lineRule="exact"/>
        <w:ind w:left="864"/>
        <w:textAlignment w:val="baseline"/>
        <w:rPr>
          <w:rFonts w:ascii="Arial" w:eastAsia="Arial" w:hAnsi="Arial"/>
          <w:color w:val="000000"/>
          <w:spacing w:val="-3"/>
          <w:sz w:val="21"/>
        </w:rPr>
      </w:pPr>
      <w:r>
        <w:rPr>
          <w:rFonts w:ascii="Arial" w:eastAsia="Arial" w:hAnsi="Arial"/>
          <w:color w:val="000000"/>
          <w:spacing w:val="-3"/>
          <w:sz w:val="21"/>
        </w:rPr>
        <w:t>request confirmation from the TO that the TO has valid control system model(s); and</w:t>
      </w:r>
    </w:p>
    <w:p w14:paraId="61AECA87" w14:textId="77777777" w:rsidR="00A65E95" w:rsidRDefault="00BF272D">
      <w:pPr>
        <w:numPr>
          <w:ilvl w:val="0"/>
          <w:numId w:val="2"/>
        </w:numPr>
        <w:tabs>
          <w:tab w:val="clear" w:pos="576"/>
          <w:tab w:val="left" w:pos="1440"/>
        </w:tabs>
        <w:spacing w:before="103" w:line="262" w:lineRule="exact"/>
        <w:ind w:left="864"/>
        <w:textAlignment w:val="baseline"/>
        <w:rPr>
          <w:rFonts w:ascii="Arial" w:eastAsia="Arial" w:hAnsi="Arial"/>
          <w:color w:val="000000"/>
          <w:spacing w:val="-3"/>
          <w:sz w:val="21"/>
        </w:rPr>
      </w:pPr>
      <w:r>
        <w:rPr>
          <w:rFonts w:ascii="Arial" w:eastAsia="Arial" w:hAnsi="Arial"/>
          <w:color w:val="000000"/>
          <w:spacing w:val="-3"/>
          <w:sz w:val="21"/>
        </w:rPr>
        <w:t>ensure that the data in the UDFS is the most up to date.</w:t>
      </w:r>
    </w:p>
    <w:p w14:paraId="099C9468" w14:textId="77777777" w:rsidR="00A65E95" w:rsidRDefault="00A65E95">
      <w:pPr>
        <w:sectPr w:rsidR="00A65E95">
          <w:pgSz w:w="11904" w:h="16834"/>
          <w:pgMar w:top="680" w:right="1373" w:bottom="678" w:left="1411" w:header="720" w:footer="720" w:gutter="0"/>
          <w:cols w:space="720"/>
        </w:sectPr>
      </w:pPr>
    </w:p>
    <w:p w14:paraId="56F61AD1" w14:textId="77777777" w:rsidR="00A65E95" w:rsidRDefault="00BF272D">
      <w:pPr>
        <w:spacing w:line="304" w:lineRule="exact"/>
        <w:ind w:right="3960"/>
        <w:textAlignment w:val="baseline"/>
        <w:rPr>
          <w:rFonts w:ascii="Arial" w:eastAsia="Arial" w:hAnsi="Arial"/>
          <w:color w:val="000000"/>
          <w:sz w:val="21"/>
        </w:rPr>
      </w:pPr>
      <w:r>
        <w:rPr>
          <w:rFonts w:ascii="Arial" w:eastAsia="Arial" w:hAnsi="Arial"/>
          <w:color w:val="000000"/>
          <w:sz w:val="21"/>
        </w:rPr>
        <w:lastRenderedPageBreak/>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3A6FB73E" w14:textId="77777777" w:rsidR="00A65E95" w:rsidRDefault="00BF272D">
      <w:pPr>
        <w:spacing w:before="140" w:line="229" w:lineRule="exact"/>
        <w:ind w:left="720" w:hanging="720"/>
        <w:jc w:val="both"/>
        <w:textAlignment w:val="baseline"/>
        <w:rPr>
          <w:rFonts w:ascii="Arial" w:eastAsia="Arial" w:hAnsi="Arial"/>
          <w:color w:val="000000"/>
          <w:spacing w:val="-5"/>
          <w:sz w:val="21"/>
        </w:rPr>
      </w:pPr>
      <w:r>
        <w:rPr>
          <w:rFonts w:ascii="Arial" w:eastAsia="Arial" w:hAnsi="Arial"/>
          <w:color w:val="000000"/>
          <w:spacing w:val="-5"/>
          <w:sz w:val="21"/>
        </w:rPr>
        <w:t xml:space="preserve">3.6.3 NGESO shall extract from the UDFS and copy to </w:t>
      </w:r>
      <w:proofErr w:type="spellStart"/>
      <w:r>
        <w:rPr>
          <w:rFonts w:ascii="Arial" w:eastAsia="Arial" w:hAnsi="Arial"/>
          <w:color w:val="000000"/>
          <w:spacing w:val="-5"/>
          <w:sz w:val="21"/>
        </w:rPr>
        <w:t>TO</w:t>
      </w:r>
      <w:proofErr w:type="spellEnd"/>
      <w:r>
        <w:rPr>
          <w:rFonts w:ascii="Arial" w:eastAsia="Arial" w:hAnsi="Arial"/>
          <w:color w:val="000000"/>
          <w:spacing w:val="-5"/>
          <w:sz w:val="21"/>
        </w:rPr>
        <w:t>, the relevant parts of the technical data schedules for matters associated with the TO Construction Agreement including all updates to Grid Code DRC data, network models and excitation models. Wherever a User fails to provide any such documentation or notifications then the TO may require NGESO to obtain the appropriate documentation or notifications. If the relevant parts of the technical data schedules make references to external documents, those external documents should be provided to the TO.</w:t>
      </w:r>
    </w:p>
    <w:p w14:paraId="6AD58DE7" w14:textId="77777777" w:rsidR="00A65E95" w:rsidRDefault="00BF272D">
      <w:pPr>
        <w:spacing w:before="122" w:line="230"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3.6.4 When NGESO is satisfied that the UDFS is suitably complete and that the User Equipment meets all the Compliance requirements, NGESO shall request confirmation, via email, from the TO that it </w:t>
      </w:r>
      <w:proofErr w:type="gramStart"/>
      <w:r>
        <w:rPr>
          <w:rFonts w:ascii="Arial" w:eastAsia="Arial" w:hAnsi="Arial"/>
          <w:color w:val="000000"/>
          <w:sz w:val="21"/>
        </w:rPr>
        <w:t>is in agreement</w:t>
      </w:r>
      <w:proofErr w:type="gramEnd"/>
      <w:r>
        <w:rPr>
          <w:rFonts w:ascii="Arial" w:eastAsia="Arial" w:hAnsi="Arial"/>
          <w:color w:val="000000"/>
          <w:sz w:val="21"/>
        </w:rPr>
        <w:t xml:space="preserve"> with the proposal to release the FON or to provide NGESO with reasons as to why they are unable to support the release of the FON.</w:t>
      </w:r>
    </w:p>
    <w:p w14:paraId="1DB1C298"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3.6.5 Following confirmation from the TO, NGESO shall issue a FON to the User. A copy of the FON will be provided to the TO.</w:t>
      </w:r>
    </w:p>
    <w:p w14:paraId="4782F572"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3.6.6 The TO shall update the Connection Site Specification as appropriate and submit such a revised Connection Site Specification to NGESO</w:t>
      </w:r>
    </w:p>
    <w:p w14:paraId="060EE10C" w14:textId="77777777" w:rsidR="00A65E95" w:rsidRDefault="00BF272D">
      <w:pPr>
        <w:tabs>
          <w:tab w:val="decimal" w:pos="144"/>
          <w:tab w:val="left" w:pos="720"/>
        </w:tabs>
        <w:spacing w:before="181" w:line="274" w:lineRule="exact"/>
        <w:textAlignment w:val="baseline"/>
        <w:rPr>
          <w:rFonts w:ascii="Arial" w:eastAsia="Arial" w:hAnsi="Arial"/>
          <w:b/>
          <w:color w:val="000000"/>
          <w:spacing w:val="-1"/>
          <w:sz w:val="24"/>
        </w:rPr>
      </w:pPr>
      <w:r>
        <w:rPr>
          <w:rFonts w:ascii="Arial" w:eastAsia="Arial" w:hAnsi="Arial"/>
          <w:b/>
          <w:color w:val="000000"/>
          <w:spacing w:val="-1"/>
          <w:sz w:val="24"/>
        </w:rPr>
        <w:tab/>
        <w:t>3.7</w:t>
      </w:r>
      <w:r>
        <w:rPr>
          <w:rFonts w:ascii="Arial" w:eastAsia="Arial" w:hAnsi="Arial"/>
          <w:b/>
          <w:color w:val="000000"/>
          <w:spacing w:val="-1"/>
          <w:sz w:val="24"/>
        </w:rPr>
        <w:tab/>
        <w:t>Compliance post FON</w:t>
      </w:r>
    </w:p>
    <w:p w14:paraId="03DC398B" w14:textId="77777777" w:rsidR="00A65E95" w:rsidRDefault="00BF272D">
      <w:pPr>
        <w:spacing w:before="207" w:line="221" w:lineRule="exact"/>
        <w:ind w:left="720" w:hanging="720"/>
        <w:jc w:val="both"/>
        <w:textAlignment w:val="baseline"/>
        <w:rPr>
          <w:rFonts w:ascii="Arial" w:eastAsia="Arial" w:hAnsi="Arial"/>
          <w:color w:val="000000"/>
          <w:sz w:val="21"/>
        </w:rPr>
      </w:pPr>
      <w:r>
        <w:rPr>
          <w:rFonts w:ascii="Arial" w:eastAsia="Arial" w:hAnsi="Arial"/>
          <w:color w:val="000000"/>
          <w:sz w:val="21"/>
        </w:rPr>
        <w:t>3.7.1 If either NGESO or a TO has reasonable grounds to believe that a User is not Compliant in respect of the matters addressed in the ION and FON process:</w:t>
      </w:r>
    </w:p>
    <w:p w14:paraId="3298351B" w14:textId="77777777" w:rsidR="00A65E95" w:rsidRDefault="00BF272D">
      <w:pPr>
        <w:spacing w:before="95" w:line="241" w:lineRule="exact"/>
        <w:textAlignment w:val="baseline"/>
        <w:rPr>
          <w:rFonts w:ascii="Arial" w:eastAsia="Arial" w:hAnsi="Arial"/>
          <w:color w:val="000000"/>
          <w:spacing w:val="-2"/>
          <w:sz w:val="21"/>
        </w:rPr>
      </w:pPr>
      <w:r>
        <w:rPr>
          <w:rFonts w:ascii="Arial" w:eastAsia="Arial" w:hAnsi="Arial"/>
          <w:color w:val="000000"/>
          <w:spacing w:val="-2"/>
          <w:sz w:val="21"/>
        </w:rPr>
        <w:t>3.7.1.1 That Party shall notify the other(s</w:t>
      </w:r>
      <w:proofErr w:type="gramStart"/>
      <w:r>
        <w:rPr>
          <w:rFonts w:ascii="Arial" w:eastAsia="Arial" w:hAnsi="Arial"/>
          <w:color w:val="000000"/>
          <w:spacing w:val="-2"/>
          <w:sz w:val="21"/>
        </w:rPr>
        <w:t>);</w:t>
      </w:r>
      <w:proofErr w:type="gramEnd"/>
    </w:p>
    <w:p w14:paraId="143A1BB6"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3.7.1.2 The Parties shall exchange such information as they have available concerning the suspected non-compliance; and</w:t>
      </w:r>
    </w:p>
    <w:p w14:paraId="1445D2DC"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3.7.1.3 NGESO and the TO shall meet to discuss and agree any further action to be taken, which may include:</w:t>
      </w:r>
    </w:p>
    <w:p w14:paraId="55B70F2C" w14:textId="77777777" w:rsidR="00A65E95" w:rsidRDefault="00BF272D">
      <w:pPr>
        <w:numPr>
          <w:ilvl w:val="0"/>
          <w:numId w:val="2"/>
        </w:numPr>
        <w:tabs>
          <w:tab w:val="clear" w:pos="576"/>
          <w:tab w:val="left" w:pos="1440"/>
        </w:tabs>
        <w:spacing w:before="26"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gathering further </w:t>
      </w:r>
      <w:proofErr w:type="gramStart"/>
      <w:r>
        <w:rPr>
          <w:rFonts w:ascii="Arial" w:eastAsia="Arial" w:hAnsi="Arial"/>
          <w:color w:val="000000"/>
          <w:spacing w:val="-3"/>
          <w:sz w:val="21"/>
        </w:rPr>
        <w:t>information;</w:t>
      </w:r>
      <w:proofErr w:type="gramEnd"/>
    </w:p>
    <w:p w14:paraId="6ACDEF3C" w14:textId="77777777" w:rsidR="00A65E95" w:rsidRDefault="00BF272D">
      <w:pPr>
        <w:numPr>
          <w:ilvl w:val="0"/>
          <w:numId w:val="2"/>
        </w:numPr>
        <w:tabs>
          <w:tab w:val="clear" w:pos="576"/>
          <w:tab w:val="left" w:pos="1440"/>
        </w:tabs>
        <w:spacing w:before="107" w:line="262" w:lineRule="exact"/>
        <w:ind w:left="1440" w:hanging="576"/>
        <w:textAlignment w:val="baseline"/>
        <w:rPr>
          <w:rFonts w:ascii="Arial" w:eastAsia="Arial" w:hAnsi="Arial"/>
          <w:color w:val="000000"/>
          <w:spacing w:val="-3"/>
          <w:sz w:val="21"/>
        </w:rPr>
      </w:pPr>
      <w:r>
        <w:rPr>
          <w:rFonts w:ascii="Arial" w:eastAsia="Arial" w:hAnsi="Arial"/>
          <w:color w:val="000000"/>
          <w:spacing w:val="-3"/>
          <w:sz w:val="21"/>
        </w:rPr>
        <w:t xml:space="preserve">raising issues with the </w:t>
      </w:r>
      <w:proofErr w:type="gramStart"/>
      <w:r>
        <w:rPr>
          <w:rFonts w:ascii="Arial" w:eastAsia="Arial" w:hAnsi="Arial"/>
          <w:color w:val="000000"/>
          <w:spacing w:val="-3"/>
          <w:sz w:val="21"/>
        </w:rPr>
        <w:t>User;</w:t>
      </w:r>
      <w:proofErr w:type="gramEnd"/>
    </w:p>
    <w:p w14:paraId="795FD258" w14:textId="77777777" w:rsidR="00A65E95" w:rsidRDefault="00BF272D">
      <w:pPr>
        <w:numPr>
          <w:ilvl w:val="0"/>
          <w:numId w:val="2"/>
        </w:numPr>
        <w:tabs>
          <w:tab w:val="clear" w:pos="576"/>
          <w:tab w:val="left" w:pos="1440"/>
        </w:tabs>
        <w:spacing w:before="160" w:line="224" w:lineRule="exact"/>
        <w:ind w:left="1440" w:hanging="576"/>
        <w:jc w:val="both"/>
        <w:textAlignment w:val="baseline"/>
        <w:rPr>
          <w:rFonts w:ascii="Arial" w:eastAsia="Arial" w:hAnsi="Arial"/>
          <w:color w:val="000000"/>
          <w:spacing w:val="-4"/>
          <w:sz w:val="21"/>
        </w:rPr>
      </w:pPr>
      <w:r>
        <w:rPr>
          <w:rFonts w:ascii="Arial" w:eastAsia="Arial" w:hAnsi="Arial"/>
          <w:color w:val="000000"/>
          <w:spacing w:val="-4"/>
          <w:sz w:val="21"/>
        </w:rPr>
        <w:t>NGESO requiring the User to partake in further Compliance verification. In such circumstances the TO shall provide NGESO with reasonable assistance, and NGESO shall provide to the TO any relevant technical information including all updates to Grid Code DRC data, network models and excitation models; or</w:t>
      </w:r>
    </w:p>
    <w:p w14:paraId="6C157C6B" w14:textId="77777777" w:rsidR="00A65E95" w:rsidRDefault="00BF272D">
      <w:pPr>
        <w:numPr>
          <w:ilvl w:val="0"/>
          <w:numId w:val="2"/>
        </w:numPr>
        <w:tabs>
          <w:tab w:val="clear" w:pos="576"/>
          <w:tab w:val="left" w:pos="1440"/>
        </w:tabs>
        <w:spacing w:before="108" w:line="262" w:lineRule="exact"/>
        <w:ind w:left="1440" w:hanging="576"/>
        <w:jc w:val="both"/>
        <w:textAlignment w:val="baseline"/>
        <w:rPr>
          <w:rFonts w:ascii="Arial" w:eastAsia="Arial" w:hAnsi="Arial"/>
          <w:color w:val="000000"/>
          <w:spacing w:val="-3"/>
          <w:sz w:val="21"/>
        </w:rPr>
      </w:pPr>
      <w:r>
        <w:rPr>
          <w:rFonts w:ascii="Arial" w:eastAsia="Arial" w:hAnsi="Arial"/>
          <w:color w:val="000000"/>
          <w:spacing w:val="-3"/>
          <w:sz w:val="21"/>
        </w:rPr>
        <w:t>NGESO taking appropriate enforcement action.</w:t>
      </w:r>
    </w:p>
    <w:p w14:paraId="0F52F7DB" w14:textId="77777777" w:rsidR="00A65E95" w:rsidRDefault="00BF272D">
      <w:pPr>
        <w:tabs>
          <w:tab w:val="decimal" w:pos="144"/>
          <w:tab w:val="left" w:pos="720"/>
        </w:tabs>
        <w:spacing w:before="224" w:line="274" w:lineRule="exact"/>
        <w:textAlignment w:val="baseline"/>
        <w:rPr>
          <w:rFonts w:ascii="Arial" w:eastAsia="Arial" w:hAnsi="Arial"/>
          <w:b/>
          <w:color w:val="000000"/>
          <w:sz w:val="24"/>
        </w:rPr>
      </w:pPr>
      <w:r>
        <w:rPr>
          <w:rFonts w:ascii="Arial" w:eastAsia="Arial" w:hAnsi="Arial"/>
          <w:b/>
          <w:color w:val="000000"/>
          <w:sz w:val="24"/>
        </w:rPr>
        <w:tab/>
        <w:t>3.8</w:t>
      </w:r>
      <w:r>
        <w:rPr>
          <w:rFonts w:ascii="Arial" w:eastAsia="Arial" w:hAnsi="Arial"/>
          <w:b/>
          <w:color w:val="000000"/>
          <w:sz w:val="24"/>
        </w:rPr>
        <w:tab/>
        <w:t>User Data File Structure (UDFS)</w:t>
      </w:r>
    </w:p>
    <w:p w14:paraId="7CFB3E15" w14:textId="77777777" w:rsidR="00A65E95" w:rsidRDefault="00BF272D">
      <w:pPr>
        <w:spacing w:before="225" w:line="22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3.8.1 To facilitate data sharing and </w:t>
      </w:r>
      <w:proofErr w:type="spellStart"/>
      <w:r>
        <w:rPr>
          <w:rFonts w:ascii="Arial" w:eastAsia="Arial" w:hAnsi="Arial"/>
          <w:color w:val="000000"/>
          <w:sz w:val="21"/>
        </w:rPr>
        <w:t>organisation</w:t>
      </w:r>
      <w:proofErr w:type="spellEnd"/>
      <w:r>
        <w:rPr>
          <w:rFonts w:ascii="Arial" w:eastAsia="Arial" w:hAnsi="Arial"/>
          <w:color w:val="000000"/>
          <w:sz w:val="21"/>
        </w:rPr>
        <w:t>, all data provided by the User to NGESO as part of the Operational Notification and Compliance process will be located within a common and standard UDFS as specified in Appendix A8.</w:t>
      </w:r>
    </w:p>
    <w:p w14:paraId="4D89AE4E" w14:textId="77777777" w:rsidR="00A65E95" w:rsidRDefault="00BF272D">
      <w:pPr>
        <w:spacing w:before="122" w:line="230" w:lineRule="exact"/>
        <w:ind w:left="720" w:hanging="720"/>
        <w:jc w:val="both"/>
        <w:textAlignment w:val="baseline"/>
        <w:rPr>
          <w:rFonts w:ascii="Arial" w:eastAsia="Arial" w:hAnsi="Arial"/>
          <w:color w:val="000000"/>
          <w:spacing w:val="-4"/>
          <w:sz w:val="21"/>
        </w:rPr>
      </w:pPr>
      <w:r>
        <w:rPr>
          <w:rFonts w:ascii="Arial" w:eastAsia="Arial" w:hAnsi="Arial"/>
          <w:color w:val="000000"/>
          <w:spacing w:val="-4"/>
          <w:sz w:val="21"/>
        </w:rPr>
        <w:t xml:space="preserve">3.8.2 The UDFS is intended only as an as an outline structure to provide a common and consistent primary level of </w:t>
      </w:r>
      <w:proofErr w:type="spellStart"/>
      <w:r>
        <w:rPr>
          <w:rFonts w:ascii="Arial" w:eastAsia="Arial" w:hAnsi="Arial"/>
          <w:color w:val="000000"/>
          <w:spacing w:val="-4"/>
          <w:sz w:val="21"/>
        </w:rPr>
        <w:t>organisation</w:t>
      </w:r>
      <w:proofErr w:type="spellEnd"/>
      <w:r>
        <w:rPr>
          <w:rFonts w:ascii="Arial" w:eastAsia="Arial" w:hAnsi="Arial"/>
          <w:color w:val="000000"/>
          <w:spacing w:val="-4"/>
          <w:sz w:val="21"/>
        </w:rPr>
        <w:t xml:space="preserve"> for data and reports. NGESO and the TO will agree sub structures to the UDFS </w:t>
      </w:r>
      <w:proofErr w:type="gramStart"/>
      <w:r>
        <w:rPr>
          <w:rFonts w:ascii="Arial" w:eastAsia="Arial" w:hAnsi="Arial"/>
          <w:color w:val="000000"/>
          <w:spacing w:val="-4"/>
          <w:sz w:val="21"/>
        </w:rPr>
        <w:t>where</w:t>
      </w:r>
      <w:proofErr w:type="gramEnd"/>
      <w:r>
        <w:rPr>
          <w:rFonts w:ascii="Arial" w:eastAsia="Arial" w:hAnsi="Arial"/>
          <w:color w:val="000000"/>
          <w:spacing w:val="-4"/>
          <w:sz w:val="21"/>
        </w:rPr>
        <w:t xml:space="preserve"> deemed necessary to accommodate issues relating to particular connection sites.</w:t>
      </w:r>
    </w:p>
    <w:p w14:paraId="35F0B7C9" w14:textId="77777777" w:rsidR="00A65E95" w:rsidRDefault="00BF272D">
      <w:pPr>
        <w:spacing w:before="124" w:line="225" w:lineRule="exact"/>
        <w:ind w:left="720" w:hanging="720"/>
        <w:jc w:val="both"/>
        <w:textAlignment w:val="baseline"/>
        <w:rPr>
          <w:rFonts w:ascii="Arial" w:eastAsia="Arial" w:hAnsi="Arial"/>
          <w:color w:val="000000"/>
          <w:spacing w:val="-2"/>
          <w:sz w:val="21"/>
        </w:rPr>
      </w:pPr>
      <w:r>
        <w:rPr>
          <w:rFonts w:ascii="Arial" w:eastAsia="Arial" w:hAnsi="Arial"/>
          <w:color w:val="000000"/>
          <w:spacing w:val="-2"/>
          <w:sz w:val="21"/>
        </w:rPr>
        <w:t>3.8.3 For the avoidance of doubt the UDFS is limited to data relating to User owned equipment and data provided by the User relating to boundary and interface responsibilities. The content of</w:t>
      </w:r>
    </w:p>
    <w:p w14:paraId="6EC75E80" w14:textId="77777777" w:rsidR="00A65E95" w:rsidRDefault="00BF272D">
      <w:pPr>
        <w:spacing w:line="241" w:lineRule="exact"/>
        <w:ind w:left="720"/>
        <w:textAlignment w:val="baseline"/>
        <w:rPr>
          <w:rFonts w:ascii="Arial" w:eastAsia="Arial" w:hAnsi="Arial"/>
          <w:color w:val="000000"/>
          <w:spacing w:val="-3"/>
          <w:sz w:val="21"/>
        </w:rPr>
      </w:pPr>
      <w:r>
        <w:rPr>
          <w:rFonts w:ascii="Arial" w:eastAsia="Arial" w:hAnsi="Arial"/>
          <w:color w:val="000000"/>
          <w:spacing w:val="-3"/>
          <w:sz w:val="21"/>
        </w:rPr>
        <w:t>the UDFS will depend upon specific Bilateral Agreements and ownership boundaries.</w:t>
      </w:r>
    </w:p>
    <w:p w14:paraId="71815573" w14:textId="77777777" w:rsidR="00A65E95" w:rsidRDefault="00BF272D">
      <w:pPr>
        <w:spacing w:before="124" w:line="226" w:lineRule="exact"/>
        <w:ind w:left="720" w:hanging="720"/>
        <w:jc w:val="both"/>
        <w:textAlignment w:val="baseline"/>
        <w:rPr>
          <w:rFonts w:ascii="Arial" w:eastAsia="Arial" w:hAnsi="Arial"/>
          <w:color w:val="000000"/>
          <w:sz w:val="21"/>
        </w:rPr>
      </w:pPr>
      <w:r>
        <w:rPr>
          <w:rFonts w:ascii="Arial" w:eastAsia="Arial" w:hAnsi="Arial"/>
          <w:color w:val="000000"/>
          <w:sz w:val="21"/>
        </w:rPr>
        <w:t>3.8.4 The Lead Role (as marked in the UDFS in Appendix A8) is the Party responsible for reviewing the data.</w:t>
      </w:r>
    </w:p>
    <w:p w14:paraId="09B80DD9" w14:textId="77777777" w:rsidR="00A65E95" w:rsidRDefault="00BF272D">
      <w:pPr>
        <w:spacing w:before="134" w:after="511" w:line="221" w:lineRule="exact"/>
        <w:ind w:left="720" w:hanging="720"/>
        <w:jc w:val="both"/>
        <w:textAlignment w:val="baseline"/>
        <w:rPr>
          <w:rFonts w:ascii="Arial" w:eastAsia="Arial" w:hAnsi="Arial"/>
          <w:color w:val="000000"/>
          <w:sz w:val="21"/>
        </w:rPr>
      </w:pPr>
      <w:r>
        <w:rPr>
          <w:rFonts w:ascii="Arial" w:eastAsia="Arial" w:hAnsi="Arial"/>
          <w:color w:val="000000"/>
          <w:sz w:val="21"/>
        </w:rPr>
        <w:t>3.8.5 The documentation contained within the UDFS is to be reviewed by the Party responsible for reviewing the data and written feedback is to be provided within 15 working days.</w:t>
      </w:r>
    </w:p>
    <w:p w14:paraId="74F7F50D" w14:textId="77777777" w:rsidR="00A65E95" w:rsidRDefault="00A65E95">
      <w:pPr>
        <w:spacing w:before="134" w:after="511" w:line="221" w:lineRule="exact"/>
        <w:sectPr w:rsidR="00A65E95">
          <w:pgSz w:w="11904" w:h="16834"/>
          <w:pgMar w:top="680" w:right="1368" w:bottom="418" w:left="1416" w:header="720" w:footer="720" w:gutter="0"/>
          <w:cols w:space="720"/>
        </w:sectPr>
      </w:pPr>
    </w:p>
    <w:p w14:paraId="6780EEE7" w14:textId="7459F4AC" w:rsidR="00A65E95" w:rsidRDefault="00BF272D">
      <w:pPr>
        <w:tabs>
          <w:tab w:val="right" w:pos="3456"/>
        </w:tabs>
        <w:spacing w:before="2" w:line="274" w:lineRule="exact"/>
        <w:textAlignment w:val="baseline"/>
        <w:rPr>
          <w:rFonts w:ascii="Arial" w:eastAsia="Arial" w:hAnsi="Arial"/>
          <w:b/>
          <w:color w:val="000000"/>
          <w:sz w:val="24"/>
        </w:rPr>
      </w:pPr>
      <w:r>
        <w:rPr>
          <w:noProof/>
        </w:rPr>
        <mc:AlternateContent>
          <mc:Choice Requires="wps">
            <w:drawing>
              <wp:anchor distT="0" distB="0" distL="0" distR="0" simplePos="0" relativeHeight="251651584" behindDoc="1" locked="0" layoutInCell="1" allowOverlap="1" wp14:anchorId="554ABA29" wp14:editId="7EDCB6B3">
                <wp:simplePos x="0" y="0"/>
                <wp:positionH relativeFrom="page">
                  <wp:posOffset>3315970</wp:posOffset>
                </wp:positionH>
                <wp:positionV relativeFrom="page">
                  <wp:posOffset>10007600</wp:posOffset>
                </wp:positionV>
                <wp:extent cx="713740" cy="165100"/>
                <wp:effectExtent l="0" t="0" r="0" b="0"/>
                <wp:wrapSquare wrapText="bothSides"/>
                <wp:docPr id="20"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65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4ABA29" id="Text Box 21" o:spid="_x0000_s1033" type="#_x0000_t202" style="position:absolute;margin-left:261.1pt;margin-top:788pt;width:56.2pt;height:13pt;z-index:-25166489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" filled="f" stroked="f">
                <v:textbox inset="0,0,0,0">
                  <w:txbxContent>
                    <w:p w14:paraId="4E0920EA" w14:textId="77777777" w:rsidR="00A65E95" w:rsidRDefault="00BF272D">
                      <w:pPr>
                        <w:spacing w:before="4" w:after="7" w:line="241" w:lineRule="exact"/>
                        <w:textAlignment w:val="baseline"/>
                        <w:rPr>
                          <w:rFonts w:ascii="Arial" w:eastAsia="Arial" w:hAnsi="Arial"/>
                          <w:color w:val="000000"/>
                          <w:spacing w:val="-15"/>
                          <w:sz w:val="21"/>
                        </w:rPr>
                      </w:pPr>
                      <w:r>
                        <w:rPr>
                          <w:rFonts w:ascii="Arial" w:eastAsia="Arial" w:hAnsi="Arial"/>
                          <w:color w:val="000000"/>
                          <w:spacing w:val="-15"/>
                          <w:sz w:val="21"/>
                        </w:rPr>
                        <w:t>Page 8 of 27</w:t>
                      </w:r>
                    </w:p>
                  </w:txbxContent>
                </v:textbox>
                <w10:wrap type="square" anchorx="page" anchory="page"/>
              </v:shape>
            </w:pict>
          </mc:Fallback>
        </mc:AlternateContent>
      </w:r>
      <w:r>
        <w:rPr>
          <w:rFonts w:ascii="Arial" w:eastAsia="Arial" w:hAnsi="Arial"/>
          <w:b/>
          <w:color w:val="000000"/>
          <w:sz w:val="24"/>
        </w:rPr>
        <w:t>3.9</w:t>
      </w:r>
      <w:r>
        <w:rPr>
          <w:rFonts w:ascii="Arial" w:eastAsia="Arial" w:hAnsi="Arial"/>
          <w:b/>
          <w:color w:val="000000"/>
          <w:sz w:val="24"/>
        </w:rPr>
        <w:tab/>
        <w:t>Embedded Connections</w:t>
      </w:r>
    </w:p>
    <w:p w14:paraId="585A056F" w14:textId="77777777" w:rsidR="00A65E95" w:rsidRDefault="00A65E95">
      <w:pPr>
        <w:sectPr w:rsidR="00A65E95">
          <w:type w:val="continuous"/>
          <w:pgSz w:w="11904" w:h="16834"/>
          <w:pgMar w:top="680" w:right="7034" w:bottom="418" w:left="1416" w:header="720" w:footer="720" w:gutter="0"/>
          <w:cols w:space="720"/>
        </w:sectPr>
      </w:pPr>
    </w:p>
    <w:p w14:paraId="108F5449" w14:textId="61FC3852" w:rsidR="00A65E95" w:rsidRDefault="00BF272D">
      <w:pPr>
        <w:spacing w:line="302"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2608" behindDoc="1" locked="0" layoutInCell="1" allowOverlap="1" wp14:anchorId="2ED4A8B6" wp14:editId="2AB44D0A">
                <wp:simplePos x="0" y="0"/>
                <wp:positionH relativeFrom="page">
                  <wp:posOffset>3315970</wp:posOffset>
                </wp:positionH>
                <wp:positionV relativeFrom="page">
                  <wp:posOffset>10007600</wp:posOffset>
                </wp:positionV>
                <wp:extent cx="713740" cy="156210"/>
                <wp:effectExtent l="0" t="0" r="0" b="0"/>
                <wp:wrapSquare wrapText="bothSides"/>
                <wp:docPr id="19"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3740"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D4A8B6" id="Text Box 20" o:spid="_x0000_s1034" type="#_x0000_t202" style="position:absolute;margin-left:261.1pt;margin-top:788pt;width:56.2pt;height:12.3pt;z-index:-25166387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" filled="f" stroked="f">
                <v:textbox inset="0,0,0,0">
                  <w:txbxContent>
                    <w:p w14:paraId="7A6BF4E1" w14:textId="77777777" w:rsidR="00A65E95" w:rsidRDefault="00BF272D">
                      <w:pPr>
                        <w:spacing w:before="4" w:line="234" w:lineRule="exact"/>
                        <w:textAlignment w:val="baseline"/>
                        <w:rPr>
                          <w:rFonts w:ascii="Arial" w:eastAsia="Arial" w:hAnsi="Arial"/>
                          <w:color w:val="000000"/>
                          <w:spacing w:val="-15"/>
                          <w:sz w:val="21"/>
                        </w:rPr>
                      </w:pPr>
                      <w:r>
                        <w:rPr>
                          <w:rFonts w:ascii="Arial" w:eastAsia="Arial" w:hAnsi="Arial"/>
                          <w:color w:val="000000"/>
                          <w:spacing w:val="-15"/>
                          <w:sz w:val="21"/>
                        </w:rPr>
                        <w:t>Page 9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65A129A4" w14:textId="77777777" w:rsidR="00A65E95" w:rsidRDefault="00BF272D">
      <w:pPr>
        <w:spacing w:before="143" w:line="226" w:lineRule="exact"/>
        <w:ind w:left="720" w:hanging="720"/>
        <w:jc w:val="both"/>
        <w:textAlignment w:val="baseline"/>
        <w:rPr>
          <w:rFonts w:ascii="Arial" w:eastAsia="Arial" w:hAnsi="Arial"/>
          <w:color w:val="000000"/>
          <w:sz w:val="21"/>
        </w:rPr>
      </w:pPr>
      <w:r>
        <w:rPr>
          <w:rFonts w:ascii="Arial" w:eastAsia="Arial" w:hAnsi="Arial"/>
          <w:color w:val="000000"/>
          <w:sz w:val="21"/>
        </w:rPr>
        <w:t>3.9.1 The TO is to advise NGESO of a lead TO representative for the ONP meetings, where there is a TOCA in place.</w:t>
      </w:r>
    </w:p>
    <w:p w14:paraId="72C77076" w14:textId="77777777" w:rsidR="00A65E95" w:rsidRDefault="00BF272D">
      <w:pPr>
        <w:spacing w:before="117" w:line="233" w:lineRule="exact"/>
        <w:ind w:left="720" w:hanging="720"/>
        <w:jc w:val="both"/>
        <w:textAlignment w:val="baseline"/>
        <w:rPr>
          <w:rFonts w:ascii="Arial" w:eastAsia="Arial" w:hAnsi="Arial"/>
          <w:color w:val="000000"/>
          <w:sz w:val="21"/>
        </w:rPr>
      </w:pPr>
      <w:r>
        <w:rPr>
          <w:rFonts w:ascii="Arial" w:eastAsia="Arial" w:hAnsi="Arial"/>
          <w:color w:val="000000"/>
          <w:sz w:val="21"/>
        </w:rPr>
        <w:t xml:space="preserve">3.9.2 The TO is to amend and complete the TO Compliance Monitoring Statement as applicable removing any items not relevant to an embedded connection. If this is not </w:t>
      </w:r>
      <w:proofErr w:type="gramStart"/>
      <w:r>
        <w:rPr>
          <w:rFonts w:ascii="Arial" w:eastAsia="Arial" w:hAnsi="Arial"/>
          <w:color w:val="000000"/>
          <w:sz w:val="21"/>
        </w:rPr>
        <w:t>required</w:t>
      </w:r>
      <w:proofErr w:type="gramEnd"/>
      <w:r>
        <w:rPr>
          <w:rFonts w:ascii="Arial" w:eastAsia="Arial" w:hAnsi="Arial"/>
          <w:color w:val="000000"/>
          <w:sz w:val="21"/>
        </w:rPr>
        <w:t xml:space="preserve"> then this is to be agreed in advance with NGESO by the TO.</w:t>
      </w:r>
    </w:p>
    <w:p w14:paraId="683250AE" w14:textId="77777777" w:rsidR="00A65E95" w:rsidRDefault="00BF272D">
      <w:pPr>
        <w:spacing w:before="122" w:line="230" w:lineRule="exact"/>
        <w:ind w:left="720" w:hanging="720"/>
        <w:jc w:val="both"/>
        <w:textAlignment w:val="baseline"/>
        <w:rPr>
          <w:rFonts w:ascii="Arial" w:eastAsia="Arial" w:hAnsi="Arial"/>
          <w:color w:val="000000"/>
          <w:spacing w:val="-3"/>
          <w:sz w:val="21"/>
        </w:rPr>
      </w:pPr>
      <w:r>
        <w:rPr>
          <w:rFonts w:ascii="Arial" w:eastAsia="Arial" w:hAnsi="Arial"/>
          <w:color w:val="000000"/>
          <w:spacing w:val="-3"/>
          <w:sz w:val="21"/>
        </w:rPr>
        <w:t xml:space="preserve">3.9.3 The TO’s lead representative shall provide a letter of </w:t>
      </w:r>
      <w:proofErr w:type="spellStart"/>
      <w:r>
        <w:rPr>
          <w:rFonts w:ascii="Arial" w:eastAsia="Arial" w:hAnsi="Arial"/>
          <w:color w:val="000000"/>
          <w:spacing w:val="-3"/>
          <w:sz w:val="21"/>
        </w:rPr>
        <w:t>Authorisation</w:t>
      </w:r>
      <w:proofErr w:type="spellEnd"/>
      <w:r>
        <w:rPr>
          <w:rFonts w:ascii="Arial" w:eastAsia="Arial" w:hAnsi="Arial"/>
          <w:color w:val="000000"/>
          <w:spacing w:val="-3"/>
          <w:sz w:val="21"/>
        </w:rPr>
        <w:t xml:space="preserve"> to issue the ION to NGESO (see example of TO agreement to issue an ION in Appendix A4). This letter is to confirm that any construction works relating to the connection agreement are com missioned and operational, and there are no issues outstanding prior to the issuing of the ION.</w:t>
      </w:r>
    </w:p>
    <w:p w14:paraId="6D4E201D" w14:textId="77777777" w:rsidR="00A65E95" w:rsidRDefault="00A65E95">
      <w:pPr>
        <w:sectPr w:rsidR="00A65E95">
          <w:pgSz w:w="11904" w:h="16834"/>
          <w:pgMar w:top="680" w:right="1373" w:bottom="678" w:left="1411" w:header="720" w:footer="720" w:gutter="0"/>
          <w:cols w:space="720"/>
        </w:sectPr>
      </w:pPr>
    </w:p>
    <w:p w14:paraId="6932F0DE" w14:textId="2D9D04C3" w:rsidR="00A65E95" w:rsidRDefault="00BF272D">
      <w:pPr>
        <w:spacing w:line="304" w:lineRule="exact"/>
        <w:ind w:left="72" w:right="388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3632" behindDoc="1" locked="0" layoutInCell="1" allowOverlap="1" wp14:anchorId="2F592496" wp14:editId="3B6BB21E">
                <wp:simplePos x="0" y="0"/>
                <wp:positionH relativeFrom="page">
                  <wp:posOffset>3285490</wp:posOffset>
                </wp:positionH>
                <wp:positionV relativeFrom="page">
                  <wp:posOffset>10007600</wp:posOffset>
                </wp:positionV>
                <wp:extent cx="786765" cy="155575"/>
                <wp:effectExtent l="0" t="0" r="0" b="0"/>
                <wp:wrapSquare wrapText="bothSides"/>
                <wp:docPr id="18"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F592496" id="Text Box 19" o:spid="_x0000_s1035" type="#_x0000_t202" style="position:absolute;left:0;text-align:left;margin-left:258.7pt;margin-top:788pt;width:61.95pt;height:12.25pt;z-index:-25166284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N0G7zPrAQAAvgMAAA4AAAAAAAAAAAAAAAAALgIAAGRycy9lMm9E&#10;b2MueG1sUEsBAi0AFAAGAAgAAAAhABP0G0XhAAAADQEAAA8AAAAAAAAAAAAAAAAARQQAAGRycy9k&#10;b3ducmV2LnhtbFBLBQYAAAAABAAEAPMAAABTBQAAAAA=&#10;" filled="f" stroked="f">
                <v:textbox inset="0,0,0,0">
                  <w:txbxContent>
                    <w:p w14:paraId="481D3F97"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10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624F6A0F" w14:textId="77777777" w:rsidR="00A65E95" w:rsidRDefault="00BF272D">
      <w:pPr>
        <w:spacing w:before="172" w:line="241" w:lineRule="exact"/>
        <w:ind w:left="72"/>
        <w:textAlignment w:val="baseline"/>
        <w:rPr>
          <w:rFonts w:ascii="Arial" w:eastAsia="Arial" w:hAnsi="Arial"/>
          <w:color w:val="000000"/>
          <w:spacing w:val="-3"/>
          <w:sz w:val="21"/>
        </w:rPr>
      </w:pPr>
      <w:r>
        <w:rPr>
          <w:rFonts w:ascii="Arial" w:eastAsia="Arial" w:hAnsi="Arial"/>
          <w:color w:val="000000"/>
          <w:spacing w:val="-3"/>
          <w:sz w:val="21"/>
        </w:rPr>
        <w:t>Appendix A: Standard Forms/Certificates</w:t>
      </w:r>
    </w:p>
    <w:p w14:paraId="1BA4B37E" w14:textId="77777777" w:rsidR="00A65E95" w:rsidRDefault="00BF272D">
      <w:pPr>
        <w:tabs>
          <w:tab w:val="left" w:pos="792"/>
        </w:tabs>
        <w:spacing w:before="182" w:line="274" w:lineRule="exact"/>
        <w:ind w:left="72"/>
        <w:textAlignment w:val="baseline"/>
        <w:rPr>
          <w:rFonts w:ascii="Arial" w:eastAsia="Arial" w:hAnsi="Arial"/>
          <w:b/>
          <w:color w:val="000000"/>
          <w:sz w:val="24"/>
        </w:rPr>
      </w:pPr>
      <w:r>
        <w:rPr>
          <w:rFonts w:ascii="Arial" w:eastAsia="Arial" w:hAnsi="Arial"/>
          <w:b/>
          <w:color w:val="000000"/>
          <w:sz w:val="24"/>
        </w:rPr>
        <w:t>A1:</w:t>
      </w:r>
      <w:r>
        <w:rPr>
          <w:rFonts w:ascii="Arial" w:eastAsia="Arial" w:hAnsi="Arial"/>
          <w:b/>
          <w:color w:val="000000"/>
          <w:sz w:val="24"/>
        </w:rPr>
        <w:tab/>
        <w:t>EXAMPLE OF COMPLIANCE MONITORING STATEMENT</w:t>
      </w:r>
    </w:p>
    <w:p w14:paraId="1886ADC9" w14:textId="77777777" w:rsidR="00A65E95" w:rsidRDefault="00BF272D">
      <w:pPr>
        <w:spacing w:before="78" w:line="398" w:lineRule="exact"/>
        <w:ind w:left="72" w:right="72"/>
        <w:textAlignment w:val="baseline"/>
        <w:rPr>
          <w:rFonts w:ascii="Arial" w:eastAsia="Arial" w:hAnsi="Arial"/>
          <w:color w:val="000000"/>
          <w:spacing w:val="-5"/>
          <w:sz w:val="21"/>
        </w:rPr>
      </w:pPr>
      <w:r>
        <w:rPr>
          <w:rFonts w:ascii="Arial" w:eastAsia="Arial" w:hAnsi="Arial"/>
          <w:color w:val="000000"/>
          <w:spacing w:val="-5"/>
          <w:sz w:val="21"/>
        </w:rPr>
        <w:t xml:space="preserve">An example of a Compliance Monitoring Statement spreadsheet is available on the STC website </w:t>
      </w:r>
      <w:hyperlink r:id="rId8">
        <w:r>
          <w:rPr>
            <w:rFonts w:ascii="Arial" w:eastAsia="Arial" w:hAnsi="Arial"/>
            <w:color w:val="0000FF"/>
            <w:spacing w:val="-5"/>
            <w:sz w:val="21"/>
            <w:u w:val="single"/>
          </w:rPr>
          <w:t>https://www.nationalgrideso.com/codes/system-operator-transmission-owner-code?code-documents</w:t>
        </w:r>
      </w:hyperlink>
      <w:r>
        <w:rPr>
          <w:rFonts w:ascii="Arial" w:eastAsia="Arial" w:hAnsi="Arial"/>
          <w:color w:val="000000"/>
          <w:spacing w:val="-5"/>
          <w:sz w:val="21"/>
        </w:rPr>
        <w:t xml:space="preserve"> </w:t>
      </w:r>
    </w:p>
    <w:p w14:paraId="01C5B6AA" w14:textId="77777777" w:rsidR="00A65E95" w:rsidRDefault="00A65E95">
      <w:pPr>
        <w:sectPr w:rsidR="00A65E95">
          <w:pgSz w:w="11904" w:h="16834"/>
          <w:pgMar w:top="680" w:right="1456" w:bottom="678" w:left="1328" w:header="720" w:footer="720" w:gutter="0"/>
          <w:cols w:space="720"/>
        </w:sectPr>
      </w:pPr>
    </w:p>
    <w:p w14:paraId="18FD458B" w14:textId="059B421A" w:rsidR="00A65E95" w:rsidRDefault="00BF272D">
      <w:pPr>
        <w:spacing w:line="304" w:lineRule="exact"/>
        <w:jc w:val="both"/>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4656" behindDoc="1" locked="0" layoutInCell="1" allowOverlap="1" wp14:anchorId="09DD5980" wp14:editId="468C0B53">
                <wp:simplePos x="0" y="0"/>
                <wp:positionH relativeFrom="page">
                  <wp:posOffset>3285490</wp:posOffset>
                </wp:positionH>
                <wp:positionV relativeFrom="page">
                  <wp:posOffset>10007600</wp:posOffset>
                </wp:positionV>
                <wp:extent cx="786765" cy="156845"/>
                <wp:effectExtent l="0" t="0" r="0" b="0"/>
                <wp:wrapSquare wrapText="bothSides"/>
                <wp:docPr id="17"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9DD5980" id="Text Box 18" o:spid="_x0000_s1036" type="#_x0000_t202" style="position:absolute;left:0;text-align:left;margin-left:258.7pt;margin-top:788pt;width:61.95pt;height:12.35pt;z-index:-25166182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" filled="f" stroked="f">
                <v:textbox inset="0,0,0,0">
                  <w:txbxContent>
                    <w:p w14:paraId="7407972B"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4761984D" w14:textId="77777777" w:rsidR="00A65E95" w:rsidRDefault="00A65E95">
      <w:pPr>
        <w:sectPr w:rsidR="00A65E95">
          <w:pgSz w:w="11904" w:h="16834"/>
          <w:pgMar w:top="680" w:right="5334" w:bottom="678" w:left="1430" w:header="720" w:footer="720" w:gutter="0"/>
          <w:cols w:space="720"/>
        </w:sectPr>
      </w:pPr>
    </w:p>
    <w:p w14:paraId="061C924D" w14:textId="33E8D4DF" w:rsidR="00A65E95" w:rsidRDefault="00BF272D">
      <w:pPr>
        <w:rPr>
          <w:sz w:val="2"/>
        </w:rPr>
      </w:pPr>
      <w:r>
        <w:rPr>
          <w:noProof/>
        </w:rPr>
        <w:lastRenderedPageBreak/>
        <mc:AlternateContent>
          <mc:Choice Requires="wps">
            <w:drawing>
              <wp:anchor distT="0" distB="0" distL="0" distR="0" simplePos="0" relativeHeight="251655680" behindDoc="1" locked="0" layoutInCell="1" allowOverlap="1" wp14:anchorId="0BBF3029" wp14:editId="71B12517">
                <wp:simplePos x="0" y="0"/>
                <wp:positionH relativeFrom="page">
                  <wp:posOffset>3285490</wp:posOffset>
                </wp:positionH>
                <wp:positionV relativeFrom="page">
                  <wp:posOffset>10007600</wp:posOffset>
                </wp:positionV>
                <wp:extent cx="786765" cy="156210"/>
                <wp:effectExtent l="0" t="0" r="0" b="0"/>
                <wp:wrapSquare wrapText="bothSides"/>
                <wp:docPr id="16"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BF3029" id="Text Box 17" o:spid="_x0000_s1037" type="#_x0000_t202" style="position:absolute;margin-left:258.7pt;margin-top:788pt;width:61.95pt;height:12.3pt;z-index:-25166080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GxRbeusBAAC/AwAADgAAAAAAAAAAAAAAAAAuAgAAZHJzL2Uyb0Rv&#10;Yy54bWxQSwECLQAUAAYACAAAACEAunJN5uAAAAANAQAADwAAAAAAAAAAAAAAAABFBAAAZHJzL2Rv&#10;d25yZXYueG1sUEsFBgAAAAAEAAQA8wAAAFIFAAAAAA==&#10;" filled="f" stroked="f">
                <v:textbox inset="0,0,0,0">
                  <w:txbxContent>
                    <w:p w14:paraId="2EEC499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12 of 27</w:t>
                      </w:r>
                    </w:p>
                  </w:txbxContent>
                </v:textbox>
                <w10:wrap type="square" anchorx="page" anchory="page"/>
              </v:shape>
            </w:pict>
          </mc:Fallback>
        </mc:AlternateContent>
      </w:r>
    </w:p>
    <w:tbl>
      <w:tblPr>
        <w:tblW w:w="0" w:type="auto"/>
        <w:tblLayout w:type="fixed"/>
        <w:tblCellMar>
          <w:left w:w="0" w:type="dxa"/>
          <w:right w:w="0" w:type="dxa"/>
        </w:tblCellMar>
        <w:tblLook w:val="0000" w:firstRow="0" w:lastRow="0" w:firstColumn="0" w:lastColumn="0" w:noHBand="0" w:noVBand="0"/>
      </w:tblPr>
      <w:tblGrid>
        <w:gridCol w:w="6941"/>
        <w:gridCol w:w="2259"/>
      </w:tblGrid>
      <w:tr w:rsidR="00A65E95" w14:paraId="474C7B5E" w14:textId="77777777">
        <w:trPr>
          <w:trHeight w:hRule="exact" w:val="4912"/>
        </w:trPr>
        <w:tc>
          <w:tcPr>
            <w:tcW w:w="6941" w:type="dxa"/>
            <w:tcBorders>
              <w:top w:val="none" w:sz="0" w:space="0" w:color="000000"/>
              <w:left w:val="none" w:sz="0" w:space="0" w:color="000000"/>
              <w:bottom w:val="none" w:sz="0" w:space="0" w:color="000000"/>
              <w:right w:val="none" w:sz="0" w:space="0" w:color="000000"/>
            </w:tcBorders>
          </w:tcPr>
          <w:p w14:paraId="11253CA9" w14:textId="77777777" w:rsidR="00A65E95" w:rsidRDefault="00BF272D">
            <w:pPr>
              <w:spacing w:line="304" w:lineRule="exact"/>
              <w:ind w:left="144" w:right="1728"/>
              <w:textAlignment w:val="baseline"/>
              <w:rPr>
                <w:rFonts w:ascii="Arial" w:eastAsia="Arial" w:hAnsi="Arial"/>
                <w:color w:val="000000"/>
                <w:sz w:val="21"/>
              </w:rPr>
            </w:pPr>
            <w:r>
              <w:rPr>
                <w:rFonts w:ascii="Arial" w:eastAsia="Arial" w:hAnsi="Arial"/>
                <w:color w:val="000000"/>
                <w:sz w:val="21"/>
              </w:rPr>
              <w:t>STCP19-3 Operational Notification &amp; Compliance Testing Issue 008 – 01 August 2019</w:t>
            </w:r>
          </w:p>
          <w:p w14:paraId="5C94EB12" w14:textId="77777777" w:rsidR="00A65E95" w:rsidRDefault="00BF272D">
            <w:pPr>
              <w:tabs>
                <w:tab w:val="right" w:pos="6840"/>
              </w:tabs>
              <w:spacing w:before="1218" w:line="272" w:lineRule="exact"/>
              <w:ind w:left="72"/>
              <w:textAlignment w:val="baseline"/>
              <w:rPr>
                <w:rFonts w:ascii="Arial" w:eastAsia="Arial" w:hAnsi="Arial"/>
                <w:b/>
                <w:i/>
                <w:color w:val="000000"/>
                <w:sz w:val="24"/>
              </w:rPr>
            </w:pPr>
            <w:r>
              <w:rPr>
                <w:rFonts w:ascii="Arial" w:eastAsia="Arial" w:hAnsi="Arial"/>
                <w:b/>
                <w:i/>
                <w:color w:val="000000"/>
                <w:sz w:val="24"/>
              </w:rPr>
              <w:t>A2:</w:t>
            </w:r>
            <w:r>
              <w:rPr>
                <w:rFonts w:ascii="Arial" w:eastAsia="Arial" w:hAnsi="Arial"/>
                <w:b/>
                <w:i/>
                <w:color w:val="000000"/>
                <w:sz w:val="24"/>
              </w:rPr>
              <w:tab/>
              <w:t>EXAMPLE OF TO AGREEMENT FOR ENERGISATION</w:t>
            </w:r>
          </w:p>
          <w:p w14:paraId="580AFCE9" w14:textId="77777777" w:rsidR="00A65E95" w:rsidRDefault="00BF272D">
            <w:pPr>
              <w:spacing w:before="177" w:line="206" w:lineRule="exact"/>
              <w:ind w:left="144" w:right="3996"/>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38955BA6" w14:textId="77777777" w:rsidR="00A65E95" w:rsidRDefault="00BF272D">
            <w:pPr>
              <w:spacing w:before="113" w:line="242" w:lineRule="exact"/>
              <w:ind w:left="72"/>
              <w:textAlignment w:val="baseline"/>
              <w:rPr>
                <w:rFonts w:ascii="Arial" w:eastAsia="Arial" w:hAnsi="Arial"/>
                <w:color w:val="000000"/>
                <w:sz w:val="21"/>
              </w:rPr>
            </w:pPr>
            <w:r>
              <w:rPr>
                <w:rFonts w:ascii="Arial" w:eastAsia="Arial" w:hAnsi="Arial"/>
                <w:color w:val="000000"/>
                <w:sz w:val="21"/>
              </w:rPr>
              <w:t>National Grid House</w:t>
            </w:r>
          </w:p>
          <w:p w14:paraId="54E9C373" w14:textId="77777777" w:rsidR="00A65E95" w:rsidRDefault="00BF272D">
            <w:pPr>
              <w:spacing w:before="109" w:line="242" w:lineRule="exact"/>
              <w:ind w:left="72"/>
              <w:textAlignment w:val="baseline"/>
              <w:rPr>
                <w:rFonts w:ascii="Arial" w:eastAsia="Arial" w:hAnsi="Arial"/>
                <w:color w:val="000000"/>
                <w:sz w:val="21"/>
              </w:rPr>
            </w:pPr>
            <w:r>
              <w:rPr>
                <w:rFonts w:ascii="Arial" w:eastAsia="Arial" w:hAnsi="Arial"/>
                <w:color w:val="000000"/>
                <w:sz w:val="21"/>
              </w:rPr>
              <w:t>Warwick Technology Park</w:t>
            </w:r>
          </w:p>
          <w:p w14:paraId="26FBEBF2" w14:textId="77777777" w:rsidR="00A65E95" w:rsidRDefault="00BF272D">
            <w:pPr>
              <w:spacing w:before="6" w:after="472" w:line="345" w:lineRule="exact"/>
              <w:ind w:left="144" w:right="5796"/>
              <w:textAlignment w:val="baseline"/>
              <w:rPr>
                <w:rFonts w:ascii="Arial" w:eastAsia="Arial" w:hAnsi="Arial"/>
                <w:color w:val="000000"/>
                <w:spacing w:val="-9"/>
                <w:sz w:val="21"/>
              </w:rPr>
            </w:pPr>
            <w:r>
              <w:rPr>
                <w:rFonts w:ascii="Arial" w:eastAsia="Arial" w:hAnsi="Arial"/>
                <w:color w:val="000000"/>
                <w:spacing w:val="-9"/>
                <w:sz w:val="21"/>
              </w:rPr>
              <w:t>Gallows Hill Warwick CV34 6DA</w:t>
            </w:r>
          </w:p>
        </w:tc>
        <w:tc>
          <w:tcPr>
            <w:tcW w:w="2259" w:type="dxa"/>
            <w:tcBorders>
              <w:top w:val="none" w:sz="0" w:space="0" w:color="000000"/>
              <w:left w:val="none" w:sz="0" w:space="0" w:color="000000"/>
              <w:bottom w:val="none" w:sz="0" w:space="0" w:color="000000"/>
              <w:right w:val="none" w:sz="0" w:space="0" w:color="000000"/>
            </w:tcBorders>
            <w:vAlign w:val="bottom"/>
          </w:tcPr>
          <w:p w14:paraId="29975C3C" w14:textId="77777777" w:rsidR="00A65E95" w:rsidRDefault="00BF272D">
            <w:pPr>
              <w:spacing w:before="2116" w:line="346" w:lineRule="exact"/>
              <w:ind w:left="576" w:right="1116"/>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2EBA41EA" w14:textId="77777777" w:rsidR="00A65E95" w:rsidRDefault="00BF272D">
            <w:pPr>
              <w:spacing w:before="1169" w:line="242" w:lineRule="exact"/>
              <w:ind w:left="72"/>
              <w:textAlignment w:val="baseline"/>
              <w:rPr>
                <w:rFonts w:ascii="Arial" w:eastAsia="Arial" w:hAnsi="Arial"/>
                <w:color w:val="000000"/>
                <w:sz w:val="21"/>
              </w:rPr>
            </w:pPr>
            <w:r>
              <w:rPr>
                <w:rFonts w:ascii="Arial" w:eastAsia="Arial" w:hAnsi="Arial"/>
                <w:color w:val="000000"/>
                <w:sz w:val="21"/>
              </w:rPr>
              <w:t>Contact</w:t>
            </w:r>
          </w:p>
          <w:p w14:paraId="3A7F78DD" w14:textId="77777777" w:rsidR="00A65E95" w:rsidRDefault="00BF272D">
            <w:pPr>
              <w:spacing w:before="108" w:line="234" w:lineRule="exact"/>
              <w:ind w:left="72"/>
              <w:textAlignment w:val="baseline"/>
              <w:rPr>
                <w:rFonts w:ascii="Arial" w:eastAsia="Arial" w:hAnsi="Arial"/>
                <w:color w:val="000000"/>
                <w:sz w:val="21"/>
              </w:rPr>
            </w:pPr>
            <w:r>
              <w:rPr>
                <w:rFonts w:ascii="Arial" w:eastAsia="Arial" w:hAnsi="Arial"/>
                <w:color w:val="000000"/>
                <w:sz w:val="21"/>
              </w:rPr>
              <w:t>Telephone no</w:t>
            </w:r>
          </w:p>
        </w:tc>
      </w:tr>
    </w:tbl>
    <w:p w14:paraId="5C25B11E" w14:textId="77777777" w:rsidR="00A65E95" w:rsidRDefault="00A65E95">
      <w:pPr>
        <w:spacing w:after="443" w:line="20" w:lineRule="exact"/>
      </w:pPr>
    </w:p>
    <w:p w14:paraId="2D08C249" w14:textId="77777777" w:rsidR="00A65E95" w:rsidRDefault="00BF272D">
      <w:pPr>
        <w:spacing w:before="4" w:line="242" w:lineRule="exact"/>
        <w:ind w:left="72"/>
        <w:textAlignment w:val="baseline"/>
        <w:rPr>
          <w:rFonts w:ascii="Arial" w:eastAsia="Arial" w:hAnsi="Arial"/>
          <w:color w:val="000000"/>
          <w:spacing w:val="-4"/>
          <w:sz w:val="21"/>
        </w:rPr>
      </w:pPr>
      <w:r>
        <w:rPr>
          <w:rFonts w:ascii="Arial" w:eastAsia="Arial" w:hAnsi="Arial"/>
          <w:color w:val="000000"/>
          <w:spacing w:val="-4"/>
          <w:sz w:val="21"/>
        </w:rPr>
        <w:t>Dear Sirs</w:t>
      </w:r>
    </w:p>
    <w:p w14:paraId="4412440F" w14:textId="77777777" w:rsidR="00A65E95" w:rsidRDefault="00BF272D">
      <w:pPr>
        <w:spacing w:before="443" w:line="244" w:lineRule="exact"/>
        <w:ind w:lef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 xml:space="preserve">Agreement for </w:t>
      </w:r>
      <w:proofErr w:type="spellStart"/>
      <w:r>
        <w:rPr>
          <w:rFonts w:ascii="Arial" w:eastAsia="Arial" w:hAnsi="Arial"/>
          <w:b/>
          <w:color w:val="000000"/>
          <w:spacing w:val="-4"/>
          <w:sz w:val="21"/>
        </w:rPr>
        <w:t>Energisation</w:t>
      </w:r>
      <w:proofErr w:type="spellEnd"/>
    </w:p>
    <w:p w14:paraId="0BC9CF9D" w14:textId="77777777" w:rsidR="00A65E95" w:rsidRDefault="00BF272D">
      <w:pPr>
        <w:spacing w:before="495" w:line="224" w:lineRule="exact"/>
        <w:ind w:left="72"/>
        <w:jc w:val="both"/>
        <w:textAlignment w:val="baseline"/>
        <w:rPr>
          <w:rFonts w:ascii="Arial" w:eastAsia="Arial" w:hAnsi="Arial"/>
          <w:color w:val="000000"/>
          <w:sz w:val="21"/>
        </w:rPr>
      </w:pPr>
      <w:r>
        <w:rPr>
          <w:rFonts w:ascii="Arial" w:eastAsia="Arial" w:hAnsi="Arial"/>
          <w:color w:val="000000"/>
          <w:sz w:val="21"/>
        </w:rPr>
        <w:t xml:space="preserve">[TO] and National Grid Electricity System Operator (NGESO) are parties to a TO Construction Agreement dated </w:t>
      </w:r>
      <w:r>
        <w:rPr>
          <w:rFonts w:ascii="Arial" w:eastAsia="Arial" w:hAnsi="Arial"/>
          <w:i/>
          <w:color w:val="000000"/>
          <w:sz w:val="21"/>
        </w:rPr>
        <w:t xml:space="preserve">[date] </w:t>
      </w:r>
      <w:r>
        <w:rPr>
          <w:rFonts w:ascii="Arial" w:eastAsia="Arial" w:hAnsi="Arial"/>
          <w:color w:val="000000"/>
          <w:sz w:val="21"/>
        </w:rPr>
        <w:t xml:space="preserve">in respect of </w:t>
      </w:r>
      <w:r>
        <w:rPr>
          <w:rFonts w:ascii="Arial" w:eastAsia="Arial" w:hAnsi="Arial"/>
          <w:i/>
          <w:color w:val="000000"/>
          <w:sz w:val="21"/>
        </w:rPr>
        <w:t xml:space="preserve">[Power Station] </w:t>
      </w:r>
      <w:r>
        <w:rPr>
          <w:rFonts w:ascii="Arial" w:eastAsia="Arial" w:hAnsi="Arial"/>
          <w:color w:val="000000"/>
          <w:sz w:val="21"/>
        </w:rPr>
        <w:t>(“the Site”) which facilitates the connection of the Site to the National Electricity Transmission System or use of the National Electricity Transmission System in respect of the Site.</w:t>
      </w:r>
    </w:p>
    <w:p w14:paraId="582E7D8B" w14:textId="77777777" w:rsidR="00A65E95" w:rsidRDefault="00BF272D">
      <w:pPr>
        <w:spacing w:before="519" w:line="206" w:lineRule="exact"/>
        <w:ind w:left="72"/>
        <w:jc w:val="both"/>
        <w:textAlignment w:val="baseline"/>
        <w:rPr>
          <w:rFonts w:ascii="Arial" w:eastAsia="Arial" w:hAnsi="Arial"/>
          <w:color w:val="000000"/>
          <w:spacing w:val="-5"/>
          <w:sz w:val="21"/>
        </w:rPr>
      </w:pPr>
      <w:r>
        <w:rPr>
          <w:rFonts w:ascii="Arial" w:eastAsia="Arial" w:hAnsi="Arial"/>
          <w:color w:val="000000"/>
          <w:spacing w:val="-5"/>
          <w:sz w:val="21"/>
        </w:rPr>
        <w:t xml:space="preserve">NGESO has received a Certificate of Readiness (COR) from the </w:t>
      </w:r>
      <w:proofErr w:type="gramStart"/>
      <w:r>
        <w:rPr>
          <w:rFonts w:ascii="Arial" w:eastAsia="Arial" w:hAnsi="Arial"/>
          <w:color w:val="000000"/>
          <w:spacing w:val="-5"/>
          <w:sz w:val="21"/>
        </w:rPr>
        <w:t>User, and</w:t>
      </w:r>
      <w:proofErr w:type="gramEnd"/>
      <w:r>
        <w:rPr>
          <w:rFonts w:ascii="Arial" w:eastAsia="Arial" w:hAnsi="Arial"/>
          <w:color w:val="000000"/>
          <w:spacing w:val="-5"/>
          <w:sz w:val="21"/>
        </w:rPr>
        <w:t xml:space="preserve"> has asked SPT for confirmation that the User Equipment can be </w:t>
      </w:r>
      <w:proofErr w:type="spellStart"/>
      <w:r>
        <w:rPr>
          <w:rFonts w:ascii="Arial" w:eastAsia="Arial" w:hAnsi="Arial"/>
          <w:color w:val="000000"/>
          <w:spacing w:val="-5"/>
          <w:sz w:val="21"/>
        </w:rPr>
        <w:t>energised</w:t>
      </w:r>
      <w:proofErr w:type="spellEnd"/>
      <w:r>
        <w:rPr>
          <w:rFonts w:ascii="Arial" w:eastAsia="Arial" w:hAnsi="Arial"/>
          <w:color w:val="000000"/>
          <w:spacing w:val="-5"/>
          <w:sz w:val="21"/>
        </w:rPr>
        <w:t xml:space="preserve"> as specified in the COR attached to this letter.</w:t>
      </w:r>
    </w:p>
    <w:p w14:paraId="0A933097" w14:textId="77777777" w:rsidR="00A65E95" w:rsidRDefault="00BF272D">
      <w:pPr>
        <w:spacing w:before="513" w:line="207" w:lineRule="exact"/>
        <w:ind w:lef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NGESO may issue an </w:t>
      </w:r>
      <w:proofErr w:type="spellStart"/>
      <w:r>
        <w:rPr>
          <w:rFonts w:ascii="Arial" w:eastAsia="Arial" w:hAnsi="Arial"/>
          <w:color w:val="000000"/>
          <w:sz w:val="21"/>
        </w:rPr>
        <w:t>Energisation</w:t>
      </w:r>
      <w:proofErr w:type="spellEnd"/>
      <w:r>
        <w:rPr>
          <w:rFonts w:ascii="Arial" w:eastAsia="Arial" w:hAnsi="Arial"/>
          <w:color w:val="000000"/>
          <w:sz w:val="21"/>
        </w:rPr>
        <w:t xml:space="preserve"> Notice consistent with the attached COR.</w:t>
      </w:r>
    </w:p>
    <w:p w14:paraId="4BBBC455" w14:textId="77777777" w:rsidR="00A65E95" w:rsidRDefault="00BF272D">
      <w:pPr>
        <w:spacing w:before="463"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Should you require any further information please contact </w:t>
      </w:r>
      <w:r>
        <w:rPr>
          <w:rFonts w:ascii="Arial" w:eastAsia="Arial" w:hAnsi="Arial"/>
          <w:i/>
          <w:color w:val="000000"/>
          <w:spacing w:val="-3"/>
          <w:sz w:val="21"/>
        </w:rPr>
        <w:t>[</w:t>
      </w:r>
      <w:r>
        <w:rPr>
          <w:rFonts w:ascii="Arial" w:eastAsia="Arial" w:hAnsi="Arial"/>
          <w:color w:val="000000"/>
          <w:spacing w:val="-3"/>
          <w:sz w:val="21"/>
        </w:rPr>
        <w:t>[TO]</w:t>
      </w:r>
      <w:r>
        <w:rPr>
          <w:rFonts w:ascii="Arial" w:eastAsia="Arial" w:hAnsi="Arial"/>
          <w:i/>
          <w:color w:val="000000"/>
          <w:spacing w:val="-3"/>
          <w:sz w:val="21"/>
        </w:rPr>
        <w:t xml:space="preserve">, </w:t>
      </w:r>
      <w:r>
        <w:rPr>
          <w:rFonts w:ascii="Arial" w:eastAsia="Arial" w:hAnsi="Arial"/>
          <w:color w:val="000000"/>
          <w:spacing w:val="-3"/>
          <w:sz w:val="21"/>
        </w:rPr>
        <w:t xml:space="preserve">telephone </w:t>
      </w:r>
      <w:r>
        <w:rPr>
          <w:rFonts w:ascii="Arial" w:eastAsia="Arial" w:hAnsi="Arial"/>
          <w:i/>
          <w:color w:val="000000"/>
          <w:spacing w:val="-3"/>
          <w:sz w:val="21"/>
        </w:rPr>
        <w:t>[telephone number].</w:t>
      </w:r>
    </w:p>
    <w:p w14:paraId="7D67C28C" w14:textId="77777777" w:rsidR="00A65E95" w:rsidRDefault="00BF272D">
      <w:pPr>
        <w:spacing w:before="464" w:after="535" w:line="241" w:lineRule="exact"/>
        <w:ind w:left="72"/>
        <w:textAlignment w:val="baseline"/>
        <w:rPr>
          <w:rFonts w:ascii="Arial" w:eastAsia="Arial" w:hAnsi="Arial"/>
          <w:i/>
          <w:color w:val="000000"/>
          <w:spacing w:val="21"/>
          <w:sz w:val="21"/>
        </w:rPr>
      </w:pPr>
      <w:r>
        <w:rPr>
          <w:rFonts w:ascii="Arial" w:eastAsia="Arial" w:hAnsi="Arial"/>
          <w:i/>
          <w:color w:val="000000"/>
          <w:spacing w:val="21"/>
          <w:sz w:val="21"/>
        </w:rPr>
        <w:t>[TO]</w:t>
      </w:r>
    </w:p>
    <w:p w14:paraId="109F749E" w14:textId="77777777" w:rsidR="00A65E95" w:rsidRDefault="00A65E95">
      <w:pPr>
        <w:spacing w:before="18" w:line="20" w:lineRule="exact"/>
      </w:pPr>
    </w:p>
    <w:tbl>
      <w:tblPr>
        <w:tblW w:w="0" w:type="auto"/>
        <w:tblInd w:w="27" w:type="dxa"/>
        <w:tblLayout w:type="fixed"/>
        <w:tblCellMar>
          <w:left w:w="0" w:type="dxa"/>
          <w:right w:w="0" w:type="dxa"/>
        </w:tblCellMar>
        <w:tblLook w:val="0000" w:firstRow="0" w:lastRow="0" w:firstColumn="0" w:lastColumn="0" w:noHBand="0" w:noVBand="0"/>
      </w:tblPr>
      <w:tblGrid>
        <w:gridCol w:w="1829"/>
        <w:gridCol w:w="984"/>
        <w:gridCol w:w="758"/>
        <w:gridCol w:w="586"/>
        <w:gridCol w:w="989"/>
        <w:gridCol w:w="696"/>
        <w:gridCol w:w="878"/>
        <w:gridCol w:w="701"/>
        <w:gridCol w:w="883"/>
      </w:tblGrid>
      <w:tr w:rsidR="00A65E95" w14:paraId="2DC0AAF7"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0497956" w14:textId="77777777" w:rsidR="00A65E95" w:rsidRDefault="00BF272D">
            <w:pPr>
              <w:spacing w:after="13" w:line="143" w:lineRule="exact"/>
              <w:ind w:left="24"/>
              <w:textAlignment w:val="baseline"/>
              <w:rPr>
                <w:rFonts w:ascii="Arial" w:eastAsia="Arial" w:hAnsi="Arial"/>
                <w:b/>
                <w:color w:val="000000"/>
                <w:sz w:val="12"/>
              </w:rPr>
            </w:pPr>
            <w:r>
              <w:rPr>
                <w:rFonts w:ascii="Arial" w:eastAsia="Arial" w:hAnsi="Arial"/>
                <w:b/>
                <w:color w:val="000000"/>
                <w:sz w:val="12"/>
              </w:rPr>
              <w:t xml:space="preserve">Before </w:t>
            </w:r>
            <w:proofErr w:type="spellStart"/>
            <w:r>
              <w:rPr>
                <w:rFonts w:ascii="Arial" w:eastAsia="Arial" w:hAnsi="Arial"/>
                <w:b/>
                <w:color w:val="000000"/>
                <w:sz w:val="12"/>
              </w:rPr>
              <w:t>Synchronisation</w:t>
            </w:r>
            <w:proofErr w:type="spellEnd"/>
            <w:r>
              <w:rPr>
                <w:rFonts w:ascii="Arial" w:eastAsia="Arial" w:hAnsi="Arial"/>
                <w:b/>
                <w:color w:val="000000"/>
                <w:sz w:val="12"/>
              </w:rPr>
              <w:t xml:space="preserve"> (ION):</w:t>
            </w:r>
          </w:p>
        </w:tc>
      </w:tr>
      <w:tr w:rsidR="00A65E95" w14:paraId="3D203CDE" w14:textId="77777777">
        <w:trPr>
          <w:trHeight w:hRule="exact" w:val="471"/>
        </w:trPr>
        <w:tc>
          <w:tcPr>
            <w:tcW w:w="1829" w:type="dxa"/>
            <w:tcBorders>
              <w:top w:val="single" w:sz="15" w:space="0" w:color="000000"/>
              <w:left w:val="single" w:sz="5" w:space="0" w:color="000000"/>
              <w:bottom w:val="single" w:sz="5" w:space="0" w:color="000000"/>
              <w:right w:val="single" w:sz="5" w:space="0" w:color="000000"/>
            </w:tcBorders>
          </w:tcPr>
          <w:p w14:paraId="536B8D96" w14:textId="77777777" w:rsidR="00A65E95" w:rsidRDefault="00BF272D">
            <w:pPr>
              <w:spacing w:after="195" w:line="133" w:lineRule="exact"/>
              <w:textAlignment w:val="baseline"/>
              <w:rPr>
                <w:rFonts w:ascii="Arial" w:eastAsia="Arial" w:hAnsi="Arial"/>
                <w:color w:val="000000"/>
                <w:sz w:val="11"/>
              </w:rPr>
            </w:pPr>
            <w:r>
              <w:rPr>
                <w:rFonts w:ascii="Arial" w:eastAsia="Arial" w:hAnsi="Arial"/>
                <w:color w:val="000000"/>
                <w:sz w:val="11"/>
              </w:rPr>
              <w:t>Special Automatic Facilities (</w:t>
            </w:r>
            <w:proofErr w:type="gramStart"/>
            <w:r>
              <w:rPr>
                <w:rFonts w:ascii="Arial" w:eastAsia="Arial" w:hAnsi="Arial"/>
                <w:color w:val="000000"/>
                <w:sz w:val="11"/>
              </w:rPr>
              <w:t>e.g.</w:t>
            </w:r>
            <w:proofErr w:type="gramEnd"/>
            <w:r>
              <w:rPr>
                <w:rFonts w:ascii="Arial" w:eastAsia="Arial" w:hAnsi="Arial"/>
                <w:color w:val="000000"/>
                <w:sz w:val="11"/>
              </w:rPr>
              <w:t xml:space="preserve"> </w:t>
            </w:r>
            <w:proofErr w:type="spellStart"/>
            <w:r>
              <w:rPr>
                <w:rFonts w:ascii="Arial" w:eastAsia="Arial" w:hAnsi="Arial"/>
                <w:color w:val="000000"/>
                <w:sz w:val="11"/>
              </w:rPr>
              <w:t>intertrip</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602394BF"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TOCA</w:t>
            </w:r>
          </w:p>
        </w:tc>
        <w:tc>
          <w:tcPr>
            <w:tcW w:w="758" w:type="dxa"/>
            <w:tcBorders>
              <w:top w:val="single" w:sz="15" w:space="0" w:color="000000"/>
              <w:left w:val="single" w:sz="5" w:space="0" w:color="000000"/>
              <w:bottom w:val="single" w:sz="5" w:space="0" w:color="000000"/>
              <w:right w:val="single" w:sz="5" w:space="0" w:color="000000"/>
            </w:tcBorders>
          </w:tcPr>
          <w:p w14:paraId="500E5ABF"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2.3</w:t>
            </w:r>
          </w:p>
        </w:tc>
        <w:tc>
          <w:tcPr>
            <w:tcW w:w="586" w:type="dxa"/>
            <w:tcBorders>
              <w:top w:val="single" w:sz="15" w:space="0" w:color="000000"/>
              <w:left w:val="single" w:sz="5" w:space="0" w:color="000000"/>
              <w:bottom w:val="single" w:sz="5" w:space="0" w:color="000000"/>
              <w:right w:val="single" w:sz="5" w:space="0" w:color="000000"/>
            </w:tcBorders>
          </w:tcPr>
          <w:p w14:paraId="51BC38C9"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3CDB6A56"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488B2D9F"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1E621870"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345034D7"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0407DFC5" w14:textId="77777777" w:rsidR="00A65E95" w:rsidRDefault="00A65E95">
            <w:pPr>
              <w:textAlignment w:val="baseline"/>
              <w:rPr>
                <w:rFonts w:ascii="Arial" w:eastAsia="Arial" w:hAnsi="Arial"/>
                <w:color w:val="000000"/>
                <w:sz w:val="24"/>
              </w:rPr>
            </w:pPr>
          </w:p>
        </w:tc>
      </w:tr>
      <w:tr w:rsidR="00A65E95" w14:paraId="3A972F6B" w14:textId="77777777">
        <w:trPr>
          <w:trHeight w:hRule="exact" w:val="475"/>
        </w:trPr>
        <w:tc>
          <w:tcPr>
            <w:tcW w:w="1829" w:type="dxa"/>
            <w:tcBorders>
              <w:top w:val="single" w:sz="5" w:space="0" w:color="000000"/>
              <w:left w:val="single" w:sz="5" w:space="0" w:color="000000"/>
              <w:bottom w:val="single" w:sz="5" w:space="0" w:color="000000"/>
              <w:right w:val="single" w:sz="5" w:space="0" w:color="000000"/>
            </w:tcBorders>
          </w:tcPr>
          <w:p w14:paraId="18CBE240" w14:textId="77777777" w:rsidR="00A65E95" w:rsidRDefault="00BF272D">
            <w:pPr>
              <w:spacing w:after="65" w:line="131" w:lineRule="exact"/>
              <w:ind w:right="72"/>
              <w:textAlignment w:val="baseline"/>
              <w:rPr>
                <w:rFonts w:ascii="Arial" w:eastAsia="Arial" w:hAnsi="Arial"/>
                <w:color w:val="000000"/>
                <w:spacing w:val="-2"/>
                <w:sz w:val="11"/>
              </w:rPr>
            </w:pPr>
            <w:r>
              <w:rPr>
                <w:rFonts w:ascii="Arial" w:eastAsia="Arial" w:hAnsi="Arial"/>
                <w:color w:val="000000"/>
                <w:spacing w:val="-2"/>
                <w:sz w:val="11"/>
              </w:rPr>
              <w:t>Site Specific Technical, BCA App F5, evidence of compliance - System Monitoring</w:t>
            </w:r>
          </w:p>
        </w:tc>
        <w:tc>
          <w:tcPr>
            <w:tcW w:w="984" w:type="dxa"/>
            <w:tcBorders>
              <w:top w:val="single" w:sz="5" w:space="0" w:color="000000"/>
              <w:left w:val="single" w:sz="5" w:space="0" w:color="000000"/>
              <w:bottom w:val="single" w:sz="5" w:space="0" w:color="000000"/>
              <w:right w:val="single" w:sz="5" w:space="0" w:color="000000"/>
            </w:tcBorders>
          </w:tcPr>
          <w:p w14:paraId="60B35D4E" w14:textId="77777777" w:rsidR="00A65E95" w:rsidRDefault="00BF272D">
            <w:pPr>
              <w:spacing w:after="329" w:line="131" w:lineRule="exact"/>
              <w:ind w:left="19"/>
              <w:textAlignment w:val="baseline"/>
              <w:rPr>
                <w:rFonts w:ascii="Arial" w:eastAsia="Arial" w:hAnsi="Arial"/>
                <w:color w:val="000000"/>
                <w:sz w:val="11"/>
              </w:rPr>
            </w:pPr>
            <w:r>
              <w:rPr>
                <w:rFonts w:ascii="Arial" w:eastAsia="Arial" w:hAnsi="Arial"/>
                <w:color w:val="000000"/>
                <w:sz w:val="11"/>
              </w:rPr>
              <w:t>CC 6.6, TOCA</w:t>
            </w:r>
          </w:p>
        </w:tc>
        <w:tc>
          <w:tcPr>
            <w:tcW w:w="758" w:type="dxa"/>
            <w:tcBorders>
              <w:top w:val="single" w:sz="5" w:space="0" w:color="000000"/>
              <w:left w:val="single" w:sz="5" w:space="0" w:color="000000"/>
              <w:bottom w:val="single" w:sz="5" w:space="0" w:color="000000"/>
              <w:right w:val="single" w:sz="5" w:space="0" w:color="000000"/>
            </w:tcBorders>
          </w:tcPr>
          <w:p w14:paraId="5C0F720B" w14:textId="77777777" w:rsidR="00A65E95" w:rsidRDefault="00BF272D">
            <w:pPr>
              <w:tabs>
                <w:tab w:val="decimal" w:pos="360"/>
              </w:tabs>
              <w:spacing w:after="329" w:line="131" w:lineRule="exact"/>
              <w:textAlignment w:val="baseline"/>
              <w:rPr>
                <w:rFonts w:ascii="Arial" w:eastAsia="Arial" w:hAnsi="Arial"/>
                <w:color w:val="000000"/>
                <w:sz w:val="11"/>
              </w:rPr>
            </w:pPr>
            <w:r>
              <w:rPr>
                <w:rFonts w:ascii="Arial" w:eastAsia="Arial" w:hAnsi="Arial"/>
                <w:color w:val="000000"/>
                <w:sz w:val="11"/>
              </w:rPr>
              <w:t>2.7</w:t>
            </w:r>
          </w:p>
        </w:tc>
        <w:tc>
          <w:tcPr>
            <w:tcW w:w="586" w:type="dxa"/>
            <w:tcBorders>
              <w:top w:val="single" w:sz="5" w:space="0" w:color="000000"/>
              <w:left w:val="single" w:sz="5" w:space="0" w:color="000000"/>
              <w:bottom w:val="single" w:sz="5" w:space="0" w:color="000000"/>
              <w:right w:val="single" w:sz="5" w:space="0" w:color="000000"/>
            </w:tcBorders>
          </w:tcPr>
          <w:p w14:paraId="579701BC" w14:textId="77777777" w:rsidR="00A65E95" w:rsidRDefault="00BF272D">
            <w:pPr>
              <w:spacing w:after="329"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5" w:space="0" w:color="000000"/>
              <w:left w:val="single" w:sz="5" w:space="0" w:color="000000"/>
              <w:bottom w:val="single" w:sz="5" w:space="0" w:color="000000"/>
              <w:right w:val="single" w:sz="5" w:space="0" w:color="000000"/>
            </w:tcBorders>
          </w:tcPr>
          <w:p w14:paraId="572A7F28" w14:textId="77777777" w:rsidR="00A65E95" w:rsidRDefault="00A65E95">
            <w:pPr>
              <w:textAlignment w:val="baseline"/>
              <w:rPr>
                <w:rFonts w:ascii="Arial" w:eastAsia="Arial" w:hAnsi="Arial"/>
                <w:color w:val="000000"/>
                <w:sz w:val="24"/>
              </w:rPr>
            </w:pPr>
          </w:p>
        </w:tc>
        <w:tc>
          <w:tcPr>
            <w:tcW w:w="696" w:type="dxa"/>
            <w:tcBorders>
              <w:top w:val="single" w:sz="5" w:space="0" w:color="000000"/>
              <w:left w:val="single" w:sz="5" w:space="0" w:color="000000"/>
              <w:bottom w:val="single" w:sz="5" w:space="0" w:color="000000"/>
              <w:right w:val="single" w:sz="5" w:space="0" w:color="000000"/>
            </w:tcBorders>
          </w:tcPr>
          <w:p w14:paraId="145D1706" w14:textId="77777777" w:rsidR="00A65E95" w:rsidRDefault="00A65E95">
            <w:pPr>
              <w:textAlignment w:val="baseline"/>
              <w:rPr>
                <w:rFonts w:ascii="Arial" w:eastAsia="Arial" w:hAnsi="Arial"/>
                <w:color w:val="000000"/>
                <w:sz w:val="24"/>
              </w:rPr>
            </w:pPr>
          </w:p>
        </w:tc>
        <w:tc>
          <w:tcPr>
            <w:tcW w:w="878" w:type="dxa"/>
            <w:tcBorders>
              <w:top w:val="single" w:sz="5" w:space="0" w:color="000000"/>
              <w:left w:val="single" w:sz="5" w:space="0" w:color="000000"/>
              <w:bottom w:val="single" w:sz="5" w:space="0" w:color="000000"/>
              <w:right w:val="single" w:sz="5" w:space="0" w:color="000000"/>
            </w:tcBorders>
          </w:tcPr>
          <w:p w14:paraId="5248ED76" w14:textId="77777777" w:rsidR="00A65E95" w:rsidRDefault="00A65E95">
            <w:pPr>
              <w:textAlignment w:val="baseline"/>
              <w:rPr>
                <w:rFonts w:ascii="Arial" w:eastAsia="Arial" w:hAnsi="Arial"/>
                <w:color w:val="000000"/>
                <w:sz w:val="24"/>
              </w:rPr>
            </w:pPr>
          </w:p>
        </w:tc>
        <w:tc>
          <w:tcPr>
            <w:tcW w:w="701" w:type="dxa"/>
            <w:tcBorders>
              <w:top w:val="single" w:sz="5" w:space="0" w:color="000000"/>
              <w:left w:val="single" w:sz="5" w:space="0" w:color="000000"/>
              <w:bottom w:val="single" w:sz="5" w:space="0" w:color="000000"/>
              <w:right w:val="single" w:sz="5" w:space="0" w:color="000000"/>
            </w:tcBorders>
          </w:tcPr>
          <w:p w14:paraId="52CAAF1E" w14:textId="77777777" w:rsidR="00A65E95" w:rsidRDefault="00A65E95">
            <w:pPr>
              <w:textAlignment w:val="baseline"/>
              <w:rPr>
                <w:rFonts w:ascii="Arial" w:eastAsia="Arial" w:hAnsi="Arial"/>
                <w:color w:val="000000"/>
                <w:sz w:val="24"/>
              </w:rPr>
            </w:pPr>
          </w:p>
        </w:tc>
        <w:tc>
          <w:tcPr>
            <w:tcW w:w="883" w:type="dxa"/>
            <w:tcBorders>
              <w:top w:val="single" w:sz="5" w:space="0" w:color="000000"/>
              <w:left w:val="single" w:sz="5" w:space="0" w:color="000000"/>
              <w:bottom w:val="single" w:sz="5" w:space="0" w:color="000000"/>
              <w:right w:val="single" w:sz="5" w:space="0" w:color="000000"/>
            </w:tcBorders>
          </w:tcPr>
          <w:p w14:paraId="44ACF747" w14:textId="77777777" w:rsidR="00A65E95" w:rsidRDefault="00A65E95">
            <w:pPr>
              <w:textAlignment w:val="baseline"/>
              <w:rPr>
                <w:rFonts w:ascii="Arial" w:eastAsia="Arial" w:hAnsi="Arial"/>
                <w:color w:val="000000"/>
                <w:sz w:val="24"/>
              </w:rPr>
            </w:pPr>
          </w:p>
        </w:tc>
      </w:tr>
      <w:tr w:rsidR="00A65E95" w14:paraId="6A68BD84" w14:textId="77777777">
        <w:trPr>
          <w:trHeight w:hRule="exact" w:val="182"/>
        </w:trPr>
        <w:tc>
          <w:tcPr>
            <w:tcW w:w="8304" w:type="dxa"/>
            <w:gridSpan w:val="9"/>
            <w:tcBorders>
              <w:top w:val="single" w:sz="5" w:space="0" w:color="000000"/>
              <w:left w:val="single" w:sz="5" w:space="0" w:color="000000"/>
              <w:bottom w:val="single" w:sz="15" w:space="0" w:color="000000"/>
              <w:right w:val="single" w:sz="5" w:space="0" w:color="000000"/>
            </w:tcBorders>
            <w:shd w:val="clear" w:color="C0C0C0" w:fill="C0C0C0"/>
            <w:vAlign w:val="center"/>
          </w:tcPr>
          <w:p w14:paraId="5502E06E" w14:textId="77777777" w:rsidR="00A65E95" w:rsidRDefault="00BF272D">
            <w:pPr>
              <w:spacing w:after="23" w:line="143" w:lineRule="exact"/>
              <w:ind w:left="24"/>
              <w:textAlignment w:val="baseline"/>
              <w:rPr>
                <w:rFonts w:ascii="Arial" w:eastAsia="Arial" w:hAnsi="Arial"/>
                <w:b/>
                <w:color w:val="000000"/>
                <w:sz w:val="12"/>
              </w:rPr>
            </w:pPr>
            <w:r>
              <w:rPr>
                <w:rFonts w:ascii="Arial" w:eastAsia="Arial" w:hAnsi="Arial"/>
                <w:b/>
                <w:color w:val="000000"/>
                <w:sz w:val="12"/>
              </w:rPr>
              <w:t>Before Final Operational Notification:</w:t>
            </w:r>
          </w:p>
        </w:tc>
      </w:tr>
      <w:tr w:rsidR="00A65E95" w14:paraId="279B3242" w14:textId="77777777">
        <w:trPr>
          <w:trHeight w:hRule="exact" w:val="486"/>
        </w:trPr>
        <w:tc>
          <w:tcPr>
            <w:tcW w:w="1829" w:type="dxa"/>
            <w:tcBorders>
              <w:top w:val="single" w:sz="15" w:space="0" w:color="000000"/>
              <w:left w:val="single" w:sz="5" w:space="0" w:color="000000"/>
              <w:bottom w:val="single" w:sz="5" w:space="0" w:color="000000"/>
              <w:right w:val="single" w:sz="5" w:space="0" w:color="000000"/>
            </w:tcBorders>
          </w:tcPr>
          <w:p w14:paraId="4F3B5DD3"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 xml:space="preserve">Compliance Tests on Demands (harmonics, flicker </w:t>
            </w:r>
            <w:proofErr w:type="spellStart"/>
            <w:r>
              <w:rPr>
                <w:rFonts w:ascii="Arial" w:eastAsia="Arial" w:hAnsi="Arial"/>
                <w:color w:val="000000"/>
                <w:sz w:val="11"/>
              </w:rPr>
              <w:t>etc</w:t>
            </w:r>
            <w:proofErr w:type="spellEnd"/>
            <w:r>
              <w:rPr>
                <w:rFonts w:ascii="Arial" w:eastAsia="Arial" w:hAnsi="Arial"/>
                <w:color w:val="000000"/>
                <w:sz w:val="11"/>
              </w:rPr>
              <w:t>)</w:t>
            </w:r>
          </w:p>
        </w:tc>
        <w:tc>
          <w:tcPr>
            <w:tcW w:w="984" w:type="dxa"/>
            <w:tcBorders>
              <w:top w:val="single" w:sz="15" w:space="0" w:color="000000"/>
              <w:left w:val="single" w:sz="5" w:space="0" w:color="000000"/>
              <w:bottom w:val="single" w:sz="5" w:space="0" w:color="000000"/>
              <w:right w:val="single" w:sz="5" w:space="0" w:color="000000"/>
            </w:tcBorders>
          </w:tcPr>
          <w:p w14:paraId="338B3E92" w14:textId="77777777" w:rsidR="00A65E95" w:rsidRDefault="00BF272D">
            <w:pPr>
              <w:spacing w:after="224" w:line="130" w:lineRule="exact"/>
              <w:textAlignment w:val="baseline"/>
              <w:rPr>
                <w:rFonts w:ascii="Arial" w:eastAsia="Arial" w:hAnsi="Arial"/>
                <w:color w:val="000000"/>
                <w:sz w:val="11"/>
              </w:rPr>
            </w:pPr>
            <w:r>
              <w:rPr>
                <w:rFonts w:ascii="Arial" w:eastAsia="Arial" w:hAnsi="Arial"/>
                <w:color w:val="000000"/>
                <w:sz w:val="11"/>
              </w:rPr>
              <w:t>CC6.1.5-7, CC6.2.1.1, CC6.4.2</w:t>
            </w:r>
          </w:p>
        </w:tc>
        <w:tc>
          <w:tcPr>
            <w:tcW w:w="758" w:type="dxa"/>
            <w:tcBorders>
              <w:top w:val="single" w:sz="15" w:space="0" w:color="000000"/>
              <w:left w:val="single" w:sz="5" w:space="0" w:color="000000"/>
              <w:bottom w:val="single" w:sz="5" w:space="0" w:color="000000"/>
              <w:right w:val="single" w:sz="5" w:space="0" w:color="000000"/>
            </w:tcBorders>
          </w:tcPr>
          <w:p w14:paraId="7FEC357C" w14:textId="77777777" w:rsidR="00A65E95" w:rsidRDefault="00BF272D">
            <w:pPr>
              <w:tabs>
                <w:tab w:val="decimal" w:pos="360"/>
              </w:tabs>
              <w:spacing w:after="353" w:line="131" w:lineRule="exact"/>
              <w:textAlignment w:val="baseline"/>
              <w:rPr>
                <w:rFonts w:ascii="Arial" w:eastAsia="Arial" w:hAnsi="Arial"/>
                <w:color w:val="000000"/>
                <w:sz w:val="11"/>
              </w:rPr>
            </w:pPr>
            <w:r>
              <w:rPr>
                <w:rFonts w:ascii="Arial" w:eastAsia="Arial" w:hAnsi="Arial"/>
                <w:color w:val="000000"/>
                <w:sz w:val="11"/>
              </w:rPr>
              <w:t>2.8</w:t>
            </w:r>
          </w:p>
        </w:tc>
        <w:tc>
          <w:tcPr>
            <w:tcW w:w="586" w:type="dxa"/>
            <w:tcBorders>
              <w:top w:val="single" w:sz="15" w:space="0" w:color="000000"/>
              <w:left w:val="single" w:sz="5" w:space="0" w:color="000000"/>
              <w:bottom w:val="single" w:sz="5" w:space="0" w:color="000000"/>
              <w:right w:val="single" w:sz="5" w:space="0" w:color="000000"/>
            </w:tcBorders>
          </w:tcPr>
          <w:p w14:paraId="23CCDD12" w14:textId="77777777" w:rsidR="00A65E95" w:rsidRDefault="00BF272D">
            <w:pPr>
              <w:spacing w:after="353" w:line="131" w:lineRule="exact"/>
              <w:ind w:right="380"/>
              <w:jc w:val="right"/>
              <w:textAlignment w:val="baseline"/>
              <w:rPr>
                <w:rFonts w:ascii="Arial" w:eastAsia="Arial" w:hAnsi="Arial"/>
                <w:color w:val="000000"/>
                <w:sz w:val="11"/>
              </w:rPr>
            </w:pPr>
            <w:r>
              <w:rPr>
                <w:rFonts w:ascii="Arial" w:eastAsia="Arial" w:hAnsi="Arial"/>
                <w:color w:val="000000"/>
                <w:sz w:val="11"/>
              </w:rPr>
              <w:t>Yes</w:t>
            </w:r>
          </w:p>
        </w:tc>
        <w:tc>
          <w:tcPr>
            <w:tcW w:w="989" w:type="dxa"/>
            <w:tcBorders>
              <w:top w:val="single" w:sz="15" w:space="0" w:color="000000"/>
              <w:left w:val="single" w:sz="5" w:space="0" w:color="000000"/>
              <w:bottom w:val="single" w:sz="5" w:space="0" w:color="000000"/>
              <w:right w:val="single" w:sz="5" w:space="0" w:color="000000"/>
            </w:tcBorders>
          </w:tcPr>
          <w:p w14:paraId="0549BB4F" w14:textId="77777777" w:rsidR="00A65E95" w:rsidRDefault="00A65E95">
            <w:pPr>
              <w:textAlignment w:val="baseline"/>
              <w:rPr>
                <w:rFonts w:ascii="Arial" w:eastAsia="Arial" w:hAnsi="Arial"/>
                <w:color w:val="000000"/>
                <w:sz w:val="24"/>
              </w:rPr>
            </w:pPr>
          </w:p>
        </w:tc>
        <w:tc>
          <w:tcPr>
            <w:tcW w:w="696" w:type="dxa"/>
            <w:tcBorders>
              <w:top w:val="single" w:sz="15" w:space="0" w:color="000000"/>
              <w:left w:val="single" w:sz="5" w:space="0" w:color="000000"/>
              <w:bottom w:val="single" w:sz="5" w:space="0" w:color="000000"/>
              <w:right w:val="single" w:sz="5" w:space="0" w:color="000000"/>
            </w:tcBorders>
          </w:tcPr>
          <w:p w14:paraId="78A368EA" w14:textId="77777777" w:rsidR="00A65E95" w:rsidRDefault="00A65E95">
            <w:pPr>
              <w:textAlignment w:val="baseline"/>
              <w:rPr>
                <w:rFonts w:ascii="Arial" w:eastAsia="Arial" w:hAnsi="Arial"/>
                <w:color w:val="000000"/>
                <w:sz w:val="24"/>
              </w:rPr>
            </w:pPr>
          </w:p>
        </w:tc>
        <w:tc>
          <w:tcPr>
            <w:tcW w:w="878" w:type="dxa"/>
            <w:tcBorders>
              <w:top w:val="single" w:sz="15" w:space="0" w:color="000000"/>
              <w:left w:val="single" w:sz="5" w:space="0" w:color="000000"/>
              <w:bottom w:val="single" w:sz="5" w:space="0" w:color="000000"/>
              <w:right w:val="single" w:sz="5" w:space="0" w:color="000000"/>
            </w:tcBorders>
          </w:tcPr>
          <w:p w14:paraId="2FFCC116" w14:textId="77777777" w:rsidR="00A65E95" w:rsidRDefault="00A65E95">
            <w:pPr>
              <w:textAlignment w:val="baseline"/>
              <w:rPr>
                <w:rFonts w:ascii="Arial" w:eastAsia="Arial" w:hAnsi="Arial"/>
                <w:color w:val="000000"/>
                <w:sz w:val="24"/>
              </w:rPr>
            </w:pPr>
          </w:p>
        </w:tc>
        <w:tc>
          <w:tcPr>
            <w:tcW w:w="701" w:type="dxa"/>
            <w:tcBorders>
              <w:top w:val="single" w:sz="15" w:space="0" w:color="000000"/>
              <w:left w:val="single" w:sz="5" w:space="0" w:color="000000"/>
              <w:bottom w:val="single" w:sz="5" w:space="0" w:color="000000"/>
              <w:right w:val="single" w:sz="5" w:space="0" w:color="000000"/>
            </w:tcBorders>
          </w:tcPr>
          <w:p w14:paraId="0E882803" w14:textId="77777777" w:rsidR="00A65E95" w:rsidRDefault="00A65E95">
            <w:pPr>
              <w:textAlignment w:val="baseline"/>
              <w:rPr>
                <w:rFonts w:ascii="Arial" w:eastAsia="Arial" w:hAnsi="Arial"/>
                <w:color w:val="000000"/>
                <w:sz w:val="24"/>
              </w:rPr>
            </w:pPr>
          </w:p>
        </w:tc>
        <w:tc>
          <w:tcPr>
            <w:tcW w:w="883" w:type="dxa"/>
            <w:tcBorders>
              <w:top w:val="single" w:sz="15" w:space="0" w:color="000000"/>
              <w:left w:val="single" w:sz="5" w:space="0" w:color="000000"/>
              <w:bottom w:val="single" w:sz="5" w:space="0" w:color="000000"/>
              <w:right w:val="single" w:sz="5" w:space="0" w:color="000000"/>
            </w:tcBorders>
          </w:tcPr>
          <w:p w14:paraId="1873A55A" w14:textId="77777777" w:rsidR="00A65E95" w:rsidRDefault="00A65E95">
            <w:pPr>
              <w:textAlignment w:val="baseline"/>
              <w:rPr>
                <w:rFonts w:ascii="Arial" w:eastAsia="Arial" w:hAnsi="Arial"/>
                <w:color w:val="000000"/>
                <w:sz w:val="24"/>
              </w:rPr>
            </w:pPr>
          </w:p>
        </w:tc>
      </w:tr>
    </w:tbl>
    <w:p w14:paraId="07E3C92C" w14:textId="77777777" w:rsidR="00A65E95" w:rsidRDefault="00A65E95">
      <w:pPr>
        <w:sectPr w:rsidR="00A65E95">
          <w:pgSz w:w="11904" w:h="16834"/>
          <w:pgMar w:top="680" w:right="1377" w:bottom="678" w:left="1327" w:header="720" w:footer="720" w:gutter="0"/>
          <w:cols w:space="720"/>
        </w:sectPr>
      </w:pPr>
    </w:p>
    <w:p w14:paraId="48A9637E" w14:textId="31446C17"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6704" behindDoc="1" locked="0" layoutInCell="1" allowOverlap="1" wp14:anchorId="40A75243" wp14:editId="2752DF12">
                <wp:simplePos x="0" y="0"/>
                <wp:positionH relativeFrom="page">
                  <wp:posOffset>3285490</wp:posOffset>
                </wp:positionH>
                <wp:positionV relativeFrom="page">
                  <wp:posOffset>10007600</wp:posOffset>
                </wp:positionV>
                <wp:extent cx="786765" cy="156210"/>
                <wp:effectExtent l="0" t="0" r="0" b="0"/>
                <wp:wrapSquare wrapText="bothSides"/>
                <wp:docPr id="15"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0A75243" id="Text Box 16" o:spid="_x0000_s1038" type="#_x0000_t202" style="position:absolute;left:0;text-align:left;margin-left:258.7pt;margin-top:788pt;width:61.95pt;height:12.3pt;z-index:-25165977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" filled="f" stroked="f">
                <v:textbox inset="0,0,0,0">
                  <w:txbxContent>
                    <w:p w14:paraId="61D1E9E1"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13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255AAFB1" w14:textId="77777777" w:rsidR="00A65E95" w:rsidRDefault="00BF272D">
      <w:pPr>
        <w:tabs>
          <w:tab w:val="left" w:pos="792"/>
        </w:tabs>
        <w:spacing w:before="242" w:line="274" w:lineRule="exact"/>
        <w:ind w:left="72"/>
        <w:textAlignment w:val="baseline"/>
        <w:rPr>
          <w:rFonts w:ascii="Arial" w:eastAsia="Arial" w:hAnsi="Arial"/>
          <w:b/>
          <w:color w:val="000000"/>
          <w:sz w:val="24"/>
        </w:rPr>
      </w:pPr>
      <w:r>
        <w:rPr>
          <w:rFonts w:ascii="Arial" w:eastAsia="Arial" w:hAnsi="Arial"/>
          <w:b/>
          <w:color w:val="000000"/>
          <w:sz w:val="24"/>
        </w:rPr>
        <w:t>A3:</w:t>
      </w:r>
      <w:r>
        <w:rPr>
          <w:rFonts w:ascii="Arial" w:eastAsia="Arial" w:hAnsi="Arial"/>
          <w:b/>
          <w:color w:val="000000"/>
          <w:sz w:val="24"/>
        </w:rPr>
        <w:tab/>
        <w:t>EXAMPLE OF ENERGISATION OPERATIONAL NOTIFICATION</w:t>
      </w:r>
    </w:p>
    <w:p w14:paraId="2312E7C1" w14:textId="77777777" w:rsidR="00A65E95" w:rsidRDefault="00BF272D">
      <w:pPr>
        <w:tabs>
          <w:tab w:val="left" w:pos="792"/>
          <w:tab w:val="left" w:pos="2592"/>
        </w:tabs>
        <w:spacing w:before="89" w:line="232"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7519169" w14:textId="77777777" w:rsidR="00A65E95" w:rsidRDefault="00BF272D">
      <w:pPr>
        <w:tabs>
          <w:tab w:val="left" w:pos="792"/>
          <w:tab w:val="left" w:pos="2592"/>
        </w:tabs>
        <w:spacing w:before="89" w:line="194" w:lineRule="exact"/>
        <w:ind w:left="72"/>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7F4428C1" w14:textId="77777777" w:rsidR="00A65E95" w:rsidRDefault="00BF272D">
      <w:pPr>
        <w:tabs>
          <w:tab w:val="left" w:pos="6552"/>
        </w:tabs>
        <w:spacing w:before="121" w:line="256"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74DC7C7B" w14:textId="77777777" w:rsidR="00A65E95" w:rsidRDefault="00BF272D">
      <w:pPr>
        <w:spacing w:line="236"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49A06B00" w14:textId="77777777" w:rsidR="00A65E95" w:rsidRDefault="00BF272D">
      <w:pPr>
        <w:spacing w:before="108" w:line="204"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2A35C3A1" w14:textId="77777777" w:rsidR="00A65E95" w:rsidRDefault="00BF272D">
      <w:pPr>
        <w:tabs>
          <w:tab w:val="left" w:pos="2880"/>
        </w:tabs>
        <w:spacing w:line="183"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292"/>
        <w:gridCol w:w="4908"/>
      </w:tblGrid>
      <w:tr w:rsidR="00A65E95" w14:paraId="484E0245" w14:textId="77777777">
        <w:trPr>
          <w:trHeight w:hRule="exact" w:val="3345"/>
        </w:trPr>
        <w:tc>
          <w:tcPr>
            <w:tcW w:w="4292" w:type="dxa"/>
            <w:tcBorders>
              <w:top w:val="none" w:sz="0" w:space="0" w:color="000000"/>
              <w:left w:val="none" w:sz="0" w:space="0" w:color="000000"/>
              <w:bottom w:val="none" w:sz="0" w:space="0" w:color="000000"/>
              <w:right w:val="none" w:sz="0" w:space="0" w:color="000000"/>
            </w:tcBorders>
          </w:tcPr>
          <w:p w14:paraId="6B9ECF27" w14:textId="77777777" w:rsidR="00A65E95" w:rsidRDefault="00BF272D">
            <w:pPr>
              <w:spacing w:before="897" w:line="256" w:lineRule="exact"/>
              <w:ind w:left="72"/>
              <w:textAlignment w:val="baseline"/>
              <w:rPr>
                <w:rFonts w:ascii="Arial" w:eastAsia="Arial" w:hAnsi="Arial"/>
                <w:color w:val="000000"/>
              </w:rPr>
            </w:pPr>
            <w:r>
              <w:rPr>
                <w:rFonts w:ascii="Arial" w:eastAsia="Arial" w:hAnsi="Arial"/>
                <w:color w:val="000000"/>
              </w:rPr>
              <w:t>Company Secretary</w:t>
            </w:r>
          </w:p>
          <w:p w14:paraId="467DF8F0"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9C3ED12" w14:textId="77777777" w:rsidR="00A65E95" w:rsidRDefault="00BF272D">
            <w:pPr>
              <w:tabs>
                <w:tab w:val="left" w:pos="1656"/>
              </w:tabs>
              <w:spacing w:before="113"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C6ABC3C" w14:textId="77777777" w:rsidR="00A65E95" w:rsidRDefault="00BF272D">
            <w:pPr>
              <w:tabs>
                <w:tab w:val="left" w:pos="1872"/>
              </w:tabs>
              <w:spacing w:before="114"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5C40477" w14:textId="77777777" w:rsidR="00A65E95" w:rsidRDefault="00BF272D">
            <w:pPr>
              <w:tabs>
                <w:tab w:val="left" w:pos="1368"/>
              </w:tabs>
              <w:spacing w:before="128"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BEC2BB1" w14:textId="77777777" w:rsidR="00A65E95" w:rsidRDefault="00BF272D">
            <w:pPr>
              <w:tabs>
                <w:tab w:val="left" w:pos="936"/>
              </w:tabs>
              <w:spacing w:before="109" w:after="329" w:line="256"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908" w:type="dxa"/>
            <w:tcBorders>
              <w:top w:val="none" w:sz="0" w:space="0" w:color="000000"/>
              <w:left w:val="none" w:sz="0" w:space="0" w:color="000000"/>
              <w:bottom w:val="none" w:sz="0" w:space="0" w:color="000000"/>
              <w:right w:val="none" w:sz="0" w:space="0" w:color="000000"/>
            </w:tcBorders>
          </w:tcPr>
          <w:p w14:paraId="7E54CC56" w14:textId="77777777" w:rsidR="00A65E95" w:rsidRDefault="00BF272D">
            <w:pPr>
              <w:spacing w:line="311" w:lineRule="exact"/>
              <w:ind w:left="2304" w:right="288"/>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162FF170" w14:textId="77777777" w:rsidR="00A65E95" w:rsidRDefault="00BF272D">
            <w:pPr>
              <w:spacing w:before="711" w:line="345" w:lineRule="exact"/>
              <w:ind w:left="2304" w:right="144"/>
              <w:textAlignment w:val="baseline"/>
              <w:rPr>
                <w:rFonts w:ascii="Arial" w:eastAsia="Arial" w:hAnsi="Arial"/>
                <w:color w:val="000000"/>
                <w:spacing w:val="-6"/>
                <w:sz w:val="21"/>
              </w:rPr>
            </w:pPr>
            <w:r>
              <w:rPr>
                <w:rFonts w:ascii="Arial" w:eastAsia="Arial" w:hAnsi="Arial"/>
                <w:color w:val="000000"/>
                <w:spacing w:val="-6"/>
                <w:sz w:val="21"/>
              </w:rPr>
              <w:t>Tel No: 01926-65#### Fax No: 01926-65#### Mobile: ########### #######@</w:t>
            </w:r>
            <w:hyperlink r:id="rId9">
              <w:r>
                <w:rPr>
                  <w:rFonts w:ascii="Arial" w:eastAsia="Arial" w:hAnsi="Arial"/>
                  <w:color w:val="0000FF"/>
                  <w:spacing w:val="-6"/>
                  <w:sz w:val="21"/>
                  <w:u w:val="single"/>
                </w:rPr>
                <w:t>nationalgrid.com</w:t>
              </w:r>
            </w:hyperlink>
          </w:p>
        </w:tc>
      </w:tr>
    </w:tbl>
    <w:p w14:paraId="73B9EDD3" w14:textId="77777777" w:rsidR="00A65E95" w:rsidRDefault="00A65E95">
      <w:pPr>
        <w:spacing w:after="45" w:line="20" w:lineRule="exact"/>
      </w:pPr>
    </w:p>
    <w:p w14:paraId="3EE5B2E9" w14:textId="77777777" w:rsidR="00A65E95" w:rsidRDefault="00BF272D">
      <w:pPr>
        <w:spacing w:before="47" w:line="241" w:lineRule="exact"/>
        <w:ind w:left="72"/>
        <w:textAlignment w:val="baseline"/>
        <w:rPr>
          <w:rFonts w:ascii="Arial" w:eastAsia="Arial" w:hAnsi="Arial"/>
          <w:b/>
          <w:color w:val="000000"/>
          <w:spacing w:val="-2"/>
          <w:sz w:val="21"/>
        </w:rPr>
      </w:pPr>
      <w:r>
        <w:rPr>
          <w:rFonts w:ascii="Arial" w:eastAsia="Arial" w:hAnsi="Arial"/>
          <w:b/>
          <w:color w:val="000000"/>
          <w:spacing w:val="-2"/>
          <w:sz w:val="21"/>
        </w:rPr>
        <w:t xml:space="preserve">[power station] </w:t>
      </w:r>
      <w:r>
        <w:rPr>
          <w:rFonts w:ascii="Arial" w:eastAsia="Arial" w:hAnsi="Arial"/>
          <w:color w:val="000000"/>
          <w:spacing w:val="-2"/>
          <w:sz w:val="21"/>
        </w:rPr>
        <w:t xml:space="preserve">– </w:t>
      </w:r>
      <w:proofErr w:type="spellStart"/>
      <w:r>
        <w:rPr>
          <w:rFonts w:ascii="Arial" w:eastAsia="Arial" w:hAnsi="Arial"/>
          <w:b/>
          <w:color w:val="000000"/>
          <w:spacing w:val="-2"/>
          <w:sz w:val="21"/>
        </w:rPr>
        <w:t>Energisation</w:t>
      </w:r>
      <w:proofErr w:type="spellEnd"/>
      <w:r>
        <w:rPr>
          <w:rFonts w:ascii="Arial" w:eastAsia="Arial" w:hAnsi="Arial"/>
          <w:b/>
          <w:color w:val="000000"/>
          <w:spacing w:val="-2"/>
          <w:sz w:val="21"/>
        </w:rPr>
        <w:t xml:space="preserve"> of [</w:t>
      </w:r>
      <w:proofErr w:type="gramStart"/>
      <w:r>
        <w:rPr>
          <w:rFonts w:ascii="Arial" w:eastAsia="Arial" w:hAnsi="Arial"/>
          <w:b/>
          <w:color w:val="000000"/>
          <w:spacing w:val="-2"/>
          <w:sz w:val="21"/>
        </w:rPr>
        <w:t>xxx ]</w:t>
      </w:r>
      <w:proofErr w:type="gramEnd"/>
    </w:p>
    <w:p w14:paraId="0D0D66D8" w14:textId="04D2739A" w:rsidR="00A65E95" w:rsidRDefault="00BF272D">
      <w:pPr>
        <w:spacing w:before="464" w:line="242" w:lineRule="exact"/>
        <w:ind w:left="72"/>
        <w:textAlignment w:val="baseline"/>
        <w:rPr>
          <w:rFonts w:ascii="Arial" w:eastAsia="Arial" w:hAnsi="Arial"/>
          <w:color w:val="000000"/>
          <w:spacing w:val="-3"/>
          <w:sz w:val="21"/>
        </w:rPr>
      </w:pPr>
      <w:r>
        <w:rPr>
          <w:rFonts w:ascii="Arial" w:eastAsia="Arial" w:hAnsi="Arial"/>
          <w:color w:val="000000"/>
          <w:spacing w:val="-3"/>
          <w:sz w:val="21"/>
        </w:rPr>
        <w:t xml:space="preserve">Dear </w:t>
      </w:r>
      <w:del w:id="4" w:author="Akhtar (ESO), Shazia" w:date="2022-03-13T14:43:00Z">
        <w:r w:rsidDel="002456B8">
          <w:rPr>
            <w:rFonts w:ascii="Arial" w:eastAsia="Arial" w:hAnsi="Arial"/>
            <w:color w:val="000000"/>
            <w:spacing w:val="-3"/>
            <w:sz w:val="21"/>
          </w:rPr>
          <w:delText>Sir/Madam</w:delText>
        </w:r>
      </w:del>
      <w:ins w:id="5" w:author="Akhtar (ESO), Shazia" w:date="2022-03-13T14:43:00Z">
        <w:r w:rsidR="002456B8">
          <w:rPr>
            <w:rFonts w:ascii="Arial" w:eastAsia="Arial" w:hAnsi="Arial"/>
            <w:color w:val="000000"/>
            <w:spacing w:val="-3"/>
            <w:sz w:val="21"/>
          </w:rPr>
          <w:t>XXXXXX</w:t>
        </w:r>
      </w:ins>
    </w:p>
    <w:p w14:paraId="562F29E9" w14:textId="77777777" w:rsidR="00A65E95" w:rsidRDefault="00BF272D">
      <w:pPr>
        <w:spacing w:before="383" w:line="336" w:lineRule="exact"/>
        <w:ind w:left="1944" w:right="72" w:hanging="1872"/>
        <w:jc w:val="both"/>
        <w:textAlignment w:val="baseline"/>
        <w:rPr>
          <w:rFonts w:ascii="Arial" w:eastAsia="Arial" w:hAnsi="Arial"/>
          <w:b/>
          <w:color w:val="000000"/>
          <w:sz w:val="21"/>
        </w:rPr>
      </w:pPr>
      <w:r>
        <w:rPr>
          <w:rFonts w:ascii="Arial" w:eastAsia="Arial" w:hAnsi="Arial"/>
          <w:b/>
          <w:color w:val="000000"/>
          <w:sz w:val="21"/>
        </w:rPr>
        <w:t>[COMPANY NAME] – ENERGISATION OF [PROJECT NAME] FOR THE PURPOSES OF TAKING DEMAND - EFFECTIVE ON AND FROM [TODAY’S DATE]</w:t>
      </w:r>
    </w:p>
    <w:p w14:paraId="6A67A762" w14:textId="77777777" w:rsidR="00A65E95" w:rsidRDefault="00BF272D">
      <w:pPr>
        <w:spacing w:before="593" w:line="227"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(“The Company”) and [Company Name] (the “User”) are parties to a Bilateral Connection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 of the National Electricity Transmission System at [Connection Site] substation.</w:t>
      </w:r>
    </w:p>
    <w:p w14:paraId="258D4F57" w14:textId="77777777" w:rsidR="00A65E95" w:rsidRDefault="00BF272D">
      <w:pPr>
        <w:spacing w:before="496" w:line="225"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By submission of a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dated [check date] the User notified The Company of its readiness to connect and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certain of its User’s Equipment at [Connection Site] [known as and] as identified in such notification on [Today’s Date].</w:t>
      </w:r>
    </w:p>
    <w:p w14:paraId="3929964C" w14:textId="77777777" w:rsidR="00A65E95" w:rsidRDefault="00BF272D">
      <w:pPr>
        <w:spacing w:before="475"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The Company confirms pursuant to [Clause 7.1] of the Construction Agreement that with effect on and from [Today’s Date] the User’s Equipment identified in the Certificate of Readiness to </w:t>
      </w:r>
      <w:proofErr w:type="spellStart"/>
      <w:r>
        <w:rPr>
          <w:rFonts w:ascii="Arial" w:eastAsia="Arial" w:hAnsi="Arial"/>
          <w:color w:val="000000"/>
          <w:spacing w:val="-4"/>
          <w:sz w:val="21"/>
        </w:rPr>
        <w:t>Energise</w:t>
      </w:r>
      <w:proofErr w:type="spellEnd"/>
      <w:r>
        <w:rPr>
          <w:rFonts w:ascii="Arial" w:eastAsia="Arial" w:hAnsi="Arial"/>
          <w:color w:val="000000"/>
          <w:spacing w:val="-4"/>
          <w:sz w:val="21"/>
        </w:rPr>
        <w:t xml:space="preserve"> High Voltage Equipment shall become Operational for the sole purpose of taking Demand in accordance with Paragraph 2.4 of the Connection and Use of System Code (CUSC). Such right is without prejudice to the exercise of any rights that The Company may have under the CUSC, Grid Code, Bilateral Agreement and Construction Agreement, including without limitation the Disconnection and/or De </w:t>
      </w:r>
      <w:proofErr w:type="spellStart"/>
      <w:r>
        <w:rPr>
          <w:rFonts w:ascii="Arial" w:eastAsia="Arial" w:hAnsi="Arial"/>
          <w:color w:val="000000"/>
          <w:spacing w:val="-4"/>
          <w:sz w:val="21"/>
        </w:rPr>
        <w:t>Energisation</w:t>
      </w:r>
      <w:proofErr w:type="spellEnd"/>
      <w:r>
        <w:rPr>
          <w:rFonts w:ascii="Arial" w:eastAsia="Arial" w:hAnsi="Arial"/>
          <w:color w:val="000000"/>
          <w:spacing w:val="-4"/>
          <w:sz w:val="21"/>
        </w:rPr>
        <w:t xml:space="preserve"> of the User’s Equipment.</w:t>
      </w:r>
    </w:p>
    <w:p w14:paraId="0B77A559" w14:textId="77777777" w:rsidR="00A65E95" w:rsidRDefault="00BF272D">
      <w:pPr>
        <w:spacing w:before="466" w:line="240" w:lineRule="exact"/>
        <w:ind w:left="72" w:right="144"/>
        <w:jc w:val="both"/>
        <w:textAlignment w:val="baseline"/>
        <w:rPr>
          <w:rFonts w:ascii="Arial" w:eastAsia="Arial" w:hAnsi="Arial"/>
          <w:color w:val="000000"/>
          <w:spacing w:val="-4"/>
          <w:sz w:val="21"/>
        </w:rPr>
      </w:pPr>
      <w:r>
        <w:rPr>
          <w:rFonts w:ascii="Arial" w:eastAsia="Arial" w:hAnsi="Arial"/>
          <w:color w:val="000000"/>
          <w:spacing w:val="-4"/>
          <w:sz w:val="21"/>
        </w:rPr>
        <w:t>Please note that this notification by The Company does not give the User any right to export onto the National Electricity Transmission System and therefore the User’s Equipment shall not become</w:t>
      </w:r>
    </w:p>
    <w:p w14:paraId="080F029B" w14:textId="77777777" w:rsidR="00A65E95" w:rsidRDefault="00A65E95">
      <w:pPr>
        <w:sectPr w:rsidR="00A65E95">
          <w:pgSz w:w="11904" w:h="16834"/>
          <w:pgMar w:top="680" w:right="1359" w:bottom="678" w:left="1345" w:header="720" w:footer="720" w:gutter="0"/>
          <w:cols w:space="720"/>
        </w:sectPr>
      </w:pPr>
    </w:p>
    <w:p w14:paraId="42E39B6C" w14:textId="3D05B5F2" w:rsidR="00A65E95" w:rsidRDefault="00BF272D">
      <w:pPr>
        <w:spacing w:line="304"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7728" behindDoc="1" locked="0" layoutInCell="1" allowOverlap="1" wp14:anchorId="6E0BA51C" wp14:editId="20141210">
                <wp:simplePos x="0" y="0"/>
                <wp:positionH relativeFrom="page">
                  <wp:posOffset>3285490</wp:posOffset>
                </wp:positionH>
                <wp:positionV relativeFrom="page">
                  <wp:posOffset>10007600</wp:posOffset>
                </wp:positionV>
                <wp:extent cx="786765" cy="156210"/>
                <wp:effectExtent l="0" t="0" r="0" b="0"/>
                <wp:wrapSquare wrapText="bothSides"/>
                <wp:docPr id="14"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0BA51C" id="Text Box 15" o:spid="_x0000_s1039" type="#_x0000_t202" style="position:absolute;left:0;text-align:left;margin-left:258.7pt;margin-top:788pt;width:61.95pt;height:12.3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" filled="f" stroked="f">
                <v:textbox inset="0,0,0,0">
                  <w:txbxContent>
                    <w:p w14:paraId="042BE92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30CE5108" w14:textId="77777777" w:rsidR="00A65E95" w:rsidRDefault="00BF272D">
      <w:pPr>
        <w:spacing w:before="159" w:line="207" w:lineRule="exact"/>
        <w:ind w:left="72" w:right="72"/>
        <w:textAlignment w:val="baseline"/>
        <w:rPr>
          <w:rFonts w:ascii="Arial" w:eastAsia="Arial" w:hAnsi="Arial"/>
          <w:color w:val="000000"/>
          <w:spacing w:val="-4"/>
          <w:sz w:val="21"/>
        </w:rPr>
      </w:pPr>
      <w:r>
        <w:rPr>
          <w:rFonts w:ascii="Arial" w:eastAsia="Arial" w:hAnsi="Arial"/>
          <w:color w:val="000000"/>
          <w:spacing w:val="-4"/>
          <w:sz w:val="21"/>
        </w:rPr>
        <w:t>Operational for Transmission Entry Capacity pursuant to [Clause 7.2] of the Construction Agreement until The Company has issued an Interim Operational Notification in respect of [Project Name].</w:t>
      </w:r>
    </w:p>
    <w:p w14:paraId="76076EBA" w14:textId="77777777" w:rsidR="00A65E95" w:rsidRDefault="00BF272D">
      <w:pPr>
        <w:spacing w:before="519" w:line="206" w:lineRule="exact"/>
        <w:ind w:left="72" w:right="72"/>
        <w:textAlignment w:val="baseline"/>
        <w:rPr>
          <w:rFonts w:ascii="Arial" w:eastAsia="Arial" w:hAnsi="Arial"/>
          <w:color w:val="000000"/>
          <w:sz w:val="21"/>
        </w:rPr>
      </w:pPr>
      <w:r>
        <w:rPr>
          <w:rFonts w:ascii="Arial" w:eastAsia="Arial" w:hAnsi="Arial"/>
          <w:color w:val="000000"/>
          <w:sz w:val="21"/>
        </w:rPr>
        <w:t>Terms defined in the CUSC, the Bilateral Agreement, the Construction Agreement and the Grid Code have the same meaning in this letter.</w:t>
      </w:r>
    </w:p>
    <w:p w14:paraId="162FD913" w14:textId="77777777" w:rsidR="00A65E95" w:rsidRDefault="00BF272D">
      <w:pPr>
        <w:spacing w:before="509" w:line="211" w:lineRule="exact"/>
        <w:ind w:left="72" w:right="72"/>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[Contract Compliance Manager Name] by telephone on 01926 65[Ext number].</w:t>
      </w:r>
    </w:p>
    <w:p w14:paraId="44A758FC" w14:textId="77777777" w:rsidR="00A65E95" w:rsidRDefault="00A65E95">
      <w:pPr>
        <w:sectPr w:rsidR="00A65E95">
          <w:pgSz w:w="11904" w:h="16834"/>
          <w:pgMar w:top="680" w:right="1374" w:bottom="678" w:left="1330" w:header="720" w:footer="720" w:gutter="0"/>
          <w:cols w:space="720"/>
        </w:sectPr>
      </w:pPr>
    </w:p>
    <w:p w14:paraId="630DA665" w14:textId="3874506F" w:rsidR="00A65E95" w:rsidRDefault="00BF272D">
      <w:pPr>
        <w:spacing w:line="303" w:lineRule="exact"/>
        <w:ind w:right="4032"/>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8752" behindDoc="1" locked="0" layoutInCell="1" allowOverlap="1" wp14:anchorId="4FCA1C08" wp14:editId="47FFB94B">
                <wp:simplePos x="0" y="0"/>
                <wp:positionH relativeFrom="page">
                  <wp:posOffset>3285490</wp:posOffset>
                </wp:positionH>
                <wp:positionV relativeFrom="page">
                  <wp:posOffset>10007600</wp:posOffset>
                </wp:positionV>
                <wp:extent cx="786765" cy="155575"/>
                <wp:effectExtent l="0" t="0" r="0" b="0"/>
                <wp:wrapSquare wrapText="bothSides"/>
                <wp:docPr id="13"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FCA1C08" id="Text Box 14" o:spid="_x0000_s1040" type="#_x0000_t202" style="position:absolute;margin-left:258.7pt;margin-top:788pt;width:61.95pt;height:12.2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" filled="f" stroked="f">
                <v:textbox inset="0,0,0,0">
                  <w:txbxContent>
                    <w:p w14:paraId="23B91C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15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1DB54B48" w14:textId="77777777" w:rsidR="00A65E95" w:rsidRDefault="00BF272D">
      <w:pPr>
        <w:tabs>
          <w:tab w:val="left" w:pos="720"/>
        </w:tabs>
        <w:spacing w:before="241" w:line="273" w:lineRule="exact"/>
        <w:ind w:right="72"/>
        <w:textAlignment w:val="baseline"/>
        <w:rPr>
          <w:rFonts w:ascii="Arial" w:eastAsia="Arial" w:hAnsi="Arial"/>
          <w:b/>
          <w:color w:val="000000"/>
          <w:spacing w:val="-1"/>
          <w:sz w:val="24"/>
        </w:rPr>
      </w:pPr>
      <w:r>
        <w:rPr>
          <w:rFonts w:ascii="Arial" w:eastAsia="Arial" w:hAnsi="Arial"/>
          <w:b/>
          <w:color w:val="000000"/>
          <w:spacing w:val="-1"/>
          <w:sz w:val="24"/>
        </w:rPr>
        <w:t>A4:</w:t>
      </w:r>
      <w:r>
        <w:rPr>
          <w:rFonts w:ascii="Arial" w:eastAsia="Arial" w:hAnsi="Arial"/>
          <w:b/>
          <w:color w:val="000000"/>
          <w:spacing w:val="-1"/>
          <w:sz w:val="24"/>
        </w:rPr>
        <w:tab/>
        <w:t>EXAMPLE OF TO AGREEMENT FOR INTERIM OPERATIONAL</w:t>
      </w:r>
    </w:p>
    <w:tbl>
      <w:tblPr>
        <w:tblW w:w="0" w:type="auto"/>
        <w:tblLayout w:type="fixed"/>
        <w:tblCellMar>
          <w:left w:w="0" w:type="dxa"/>
          <w:right w:w="0" w:type="dxa"/>
        </w:tblCellMar>
        <w:tblLook w:val="0000" w:firstRow="0" w:lastRow="0" w:firstColumn="0" w:lastColumn="0" w:noHBand="0" w:noVBand="0"/>
      </w:tblPr>
      <w:tblGrid>
        <w:gridCol w:w="4950"/>
        <w:gridCol w:w="4250"/>
      </w:tblGrid>
      <w:tr w:rsidR="00A65E95" w14:paraId="6AE5B1A9" w14:textId="77777777">
        <w:trPr>
          <w:trHeight w:hRule="exact" w:val="3436"/>
        </w:trPr>
        <w:tc>
          <w:tcPr>
            <w:tcW w:w="4950" w:type="dxa"/>
            <w:tcBorders>
              <w:top w:val="none" w:sz="0" w:space="0" w:color="000000"/>
              <w:left w:val="none" w:sz="0" w:space="0" w:color="000000"/>
              <w:bottom w:val="none" w:sz="0" w:space="0" w:color="000000"/>
              <w:right w:val="none" w:sz="0" w:space="0" w:color="000000"/>
            </w:tcBorders>
          </w:tcPr>
          <w:p w14:paraId="4F15D3C9" w14:textId="77777777" w:rsidR="00A65E95" w:rsidRDefault="00BF272D">
            <w:pPr>
              <w:spacing w:line="260" w:lineRule="exact"/>
              <w:ind w:left="72" w:right="2487"/>
              <w:jc w:val="right"/>
              <w:textAlignment w:val="baseline"/>
              <w:rPr>
                <w:rFonts w:ascii="Arial" w:eastAsia="Arial" w:hAnsi="Arial"/>
                <w:b/>
                <w:color w:val="000000"/>
                <w:sz w:val="24"/>
              </w:rPr>
            </w:pPr>
            <w:r>
              <w:rPr>
                <w:rFonts w:ascii="Arial" w:eastAsia="Arial" w:hAnsi="Arial"/>
                <w:b/>
                <w:color w:val="000000"/>
                <w:sz w:val="24"/>
              </w:rPr>
              <w:t>NOTIFICATION</w:t>
            </w:r>
          </w:p>
          <w:p w14:paraId="136A9C91" w14:textId="77777777" w:rsidR="00A65E95" w:rsidRDefault="00BF272D">
            <w:pPr>
              <w:spacing w:before="532" w:line="212" w:lineRule="exact"/>
              <w:ind w:left="72" w:right="2052"/>
              <w:textAlignment w:val="baseline"/>
              <w:rPr>
                <w:rFonts w:ascii="Arial" w:eastAsia="Arial" w:hAnsi="Arial"/>
                <w:color w:val="000000"/>
                <w:spacing w:val="-4"/>
                <w:sz w:val="21"/>
              </w:rPr>
            </w:pPr>
            <w:r>
              <w:rPr>
                <w:rFonts w:ascii="Arial" w:eastAsia="Arial" w:hAnsi="Arial"/>
                <w:color w:val="000000"/>
                <w:spacing w:val="-4"/>
                <w:sz w:val="21"/>
              </w:rPr>
              <w:t>National Grid Electricity System Operator Ltd</w:t>
            </w:r>
          </w:p>
          <w:p w14:paraId="7C051248" w14:textId="77777777" w:rsidR="00A65E95" w:rsidRDefault="00BF272D">
            <w:pPr>
              <w:spacing w:before="109" w:line="241" w:lineRule="exact"/>
              <w:ind w:left="72"/>
              <w:textAlignment w:val="baseline"/>
              <w:rPr>
                <w:rFonts w:ascii="Arial" w:eastAsia="Arial" w:hAnsi="Arial"/>
                <w:color w:val="000000"/>
                <w:sz w:val="21"/>
              </w:rPr>
            </w:pPr>
            <w:r>
              <w:rPr>
                <w:rFonts w:ascii="Arial" w:eastAsia="Arial" w:hAnsi="Arial"/>
                <w:color w:val="000000"/>
                <w:sz w:val="21"/>
              </w:rPr>
              <w:t>National Grid House</w:t>
            </w:r>
          </w:p>
          <w:p w14:paraId="699B496B" w14:textId="77777777" w:rsidR="00A65E95" w:rsidRDefault="00BF272D">
            <w:pPr>
              <w:spacing w:before="4" w:line="351" w:lineRule="exact"/>
              <w:ind w:left="72" w:right="2520"/>
              <w:textAlignment w:val="baseline"/>
              <w:rPr>
                <w:rFonts w:ascii="Arial" w:eastAsia="Arial" w:hAnsi="Arial"/>
                <w:color w:val="000000"/>
                <w:spacing w:val="-3"/>
                <w:sz w:val="21"/>
              </w:rPr>
            </w:pPr>
            <w:r>
              <w:rPr>
                <w:rFonts w:ascii="Arial" w:eastAsia="Arial" w:hAnsi="Arial"/>
                <w:color w:val="000000"/>
                <w:spacing w:val="-3"/>
                <w:sz w:val="21"/>
              </w:rPr>
              <w:t>Warwick Technology Park Gallows Hill</w:t>
            </w:r>
          </w:p>
          <w:p w14:paraId="055C720E" w14:textId="77777777" w:rsidR="00A65E95" w:rsidRDefault="00BF272D">
            <w:pPr>
              <w:spacing w:before="95" w:line="241" w:lineRule="exact"/>
              <w:ind w:left="72"/>
              <w:textAlignment w:val="baseline"/>
              <w:rPr>
                <w:rFonts w:ascii="Arial" w:eastAsia="Arial" w:hAnsi="Arial"/>
                <w:color w:val="000000"/>
                <w:sz w:val="21"/>
              </w:rPr>
            </w:pPr>
            <w:r>
              <w:rPr>
                <w:rFonts w:ascii="Arial" w:eastAsia="Arial" w:hAnsi="Arial"/>
                <w:color w:val="000000"/>
                <w:sz w:val="21"/>
              </w:rPr>
              <w:t>Warwick</w:t>
            </w:r>
          </w:p>
          <w:p w14:paraId="469030F1" w14:textId="77777777" w:rsidR="00A65E95" w:rsidRDefault="00BF272D">
            <w:pPr>
              <w:spacing w:before="109" w:after="468" w:line="241" w:lineRule="exact"/>
              <w:ind w:left="72"/>
              <w:textAlignment w:val="baseline"/>
              <w:rPr>
                <w:rFonts w:ascii="Arial" w:eastAsia="Arial" w:hAnsi="Arial"/>
                <w:color w:val="000000"/>
                <w:sz w:val="21"/>
              </w:rPr>
            </w:pPr>
            <w:r>
              <w:rPr>
                <w:rFonts w:ascii="Arial" w:eastAsia="Arial" w:hAnsi="Arial"/>
                <w:color w:val="000000"/>
                <w:sz w:val="21"/>
              </w:rPr>
              <w:t>CV34 6DA</w:t>
            </w:r>
          </w:p>
        </w:tc>
        <w:tc>
          <w:tcPr>
            <w:tcW w:w="4250" w:type="dxa"/>
            <w:tcBorders>
              <w:top w:val="none" w:sz="0" w:space="0" w:color="000000"/>
              <w:left w:val="none" w:sz="0" w:space="0" w:color="000000"/>
              <w:bottom w:val="none" w:sz="0" w:space="0" w:color="000000"/>
              <w:right w:val="none" w:sz="0" w:space="0" w:color="000000"/>
            </w:tcBorders>
            <w:vAlign w:val="bottom"/>
          </w:tcPr>
          <w:p w14:paraId="24B26DB0" w14:textId="77777777" w:rsidR="00A65E95" w:rsidRDefault="00BF272D">
            <w:pPr>
              <w:spacing w:before="647" w:line="343" w:lineRule="exact"/>
              <w:ind w:left="2520" w:right="1152"/>
              <w:textAlignment w:val="baseline"/>
              <w:rPr>
                <w:rFonts w:ascii="Arial" w:eastAsia="Arial" w:hAnsi="Arial"/>
                <w:color w:val="000000"/>
                <w:spacing w:val="29"/>
                <w:sz w:val="21"/>
              </w:rPr>
            </w:pPr>
            <w:r>
              <w:rPr>
                <w:rFonts w:ascii="Arial" w:eastAsia="Arial" w:hAnsi="Arial"/>
                <w:color w:val="000000"/>
                <w:spacing w:val="29"/>
                <w:sz w:val="21"/>
              </w:rPr>
              <w:t xml:space="preserve">Ref </w:t>
            </w:r>
            <w:proofErr w:type="spellStart"/>
            <w:r>
              <w:rPr>
                <w:rFonts w:ascii="Arial" w:eastAsia="Arial" w:hAnsi="Arial"/>
                <w:color w:val="000000"/>
                <w:spacing w:val="29"/>
                <w:sz w:val="21"/>
              </w:rPr>
              <w:t>Ref</w:t>
            </w:r>
            <w:proofErr w:type="spellEnd"/>
            <w:r>
              <w:rPr>
                <w:rFonts w:ascii="Arial" w:eastAsia="Arial" w:hAnsi="Arial"/>
                <w:color w:val="000000"/>
                <w:spacing w:val="29"/>
                <w:sz w:val="21"/>
              </w:rPr>
              <w:t xml:space="preserve"> Date</w:t>
            </w:r>
          </w:p>
          <w:p w14:paraId="6C26AE22" w14:textId="77777777" w:rsidR="00A65E95" w:rsidRDefault="00BF272D">
            <w:pPr>
              <w:spacing w:before="1171" w:line="241" w:lineRule="exact"/>
              <w:ind w:left="2016"/>
              <w:textAlignment w:val="baseline"/>
              <w:rPr>
                <w:rFonts w:ascii="Arial" w:eastAsia="Arial" w:hAnsi="Arial"/>
                <w:color w:val="000000"/>
                <w:sz w:val="21"/>
              </w:rPr>
            </w:pPr>
            <w:r>
              <w:rPr>
                <w:rFonts w:ascii="Arial" w:eastAsia="Arial" w:hAnsi="Arial"/>
                <w:color w:val="000000"/>
                <w:sz w:val="21"/>
              </w:rPr>
              <w:t>Name</w:t>
            </w:r>
          </w:p>
          <w:p w14:paraId="22F34D35" w14:textId="77777777" w:rsidR="00A65E95" w:rsidRDefault="00BF272D">
            <w:pPr>
              <w:spacing w:before="114" w:line="224" w:lineRule="exact"/>
              <w:ind w:left="2016"/>
              <w:textAlignment w:val="baseline"/>
              <w:rPr>
                <w:rFonts w:ascii="Arial" w:eastAsia="Arial" w:hAnsi="Arial"/>
                <w:color w:val="000000"/>
                <w:sz w:val="21"/>
              </w:rPr>
            </w:pPr>
            <w:r>
              <w:rPr>
                <w:rFonts w:ascii="Arial" w:eastAsia="Arial" w:hAnsi="Arial"/>
                <w:color w:val="000000"/>
                <w:sz w:val="21"/>
              </w:rPr>
              <w:t>Telephone No</w:t>
            </w:r>
          </w:p>
        </w:tc>
      </w:tr>
    </w:tbl>
    <w:p w14:paraId="08DD7E35" w14:textId="77777777" w:rsidR="00A65E95" w:rsidRDefault="00A65E95">
      <w:pPr>
        <w:spacing w:after="428" w:line="20" w:lineRule="exact"/>
      </w:pPr>
    </w:p>
    <w:p w14:paraId="343F7A9E" w14:textId="77777777" w:rsidR="00A65E95" w:rsidRDefault="00BF272D">
      <w:pPr>
        <w:spacing w:before="4" w:line="241" w:lineRule="exact"/>
        <w:ind w:right="72"/>
        <w:textAlignment w:val="baseline"/>
        <w:rPr>
          <w:rFonts w:ascii="Arial" w:eastAsia="Arial" w:hAnsi="Arial"/>
          <w:color w:val="000000"/>
          <w:spacing w:val="-4"/>
          <w:sz w:val="21"/>
        </w:rPr>
      </w:pPr>
      <w:r>
        <w:rPr>
          <w:rFonts w:ascii="Arial" w:eastAsia="Arial" w:hAnsi="Arial"/>
          <w:color w:val="000000"/>
          <w:spacing w:val="-4"/>
          <w:sz w:val="21"/>
        </w:rPr>
        <w:t>Dear Sirs</w:t>
      </w:r>
    </w:p>
    <w:p w14:paraId="024FBE31" w14:textId="77777777" w:rsidR="00A65E95" w:rsidRDefault="00BF272D">
      <w:pPr>
        <w:spacing w:before="464" w:line="242" w:lineRule="exact"/>
        <w:ind w:right="72"/>
        <w:textAlignment w:val="baseline"/>
        <w:rPr>
          <w:rFonts w:ascii="Arial" w:eastAsia="Arial" w:hAnsi="Arial"/>
          <w:b/>
          <w:color w:val="000000"/>
          <w:spacing w:val="-4"/>
          <w:sz w:val="21"/>
        </w:rPr>
      </w:pPr>
      <w:r>
        <w:rPr>
          <w:rFonts w:ascii="Arial" w:eastAsia="Arial" w:hAnsi="Arial"/>
          <w:b/>
          <w:color w:val="000000"/>
          <w:spacing w:val="-4"/>
          <w:sz w:val="21"/>
        </w:rPr>
        <w:t>[Power Station]</w:t>
      </w:r>
      <w:r>
        <w:rPr>
          <w:rFonts w:ascii="Arial" w:eastAsia="Arial" w:hAnsi="Arial"/>
          <w:b/>
          <w:color w:val="000000"/>
          <w:spacing w:val="-4"/>
        </w:rPr>
        <w:t xml:space="preserve">– </w:t>
      </w:r>
      <w:r>
        <w:rPr>
          <w:rFonts w:ascii="Arial" w:eastAsia="Arial" w:hAnsi="Arial"/>
          <w:b/>
          <w:color w:val="000000"/>
          <w:spacing w:val="-4"/>
          <w:sz w:val="21"/>
        </w:rPr>
        <w:t>Interim Operational Notification</w:t>
      </w:r>
    </w:p>
    <w:p w14:paraId="48401985" w14:textId="77777777" w:rsidR="00A65E95" w:rsidRDefault="00BF272D">
      <w:pPr>
        <w:spacing w:before="496" w:line="224" w:lineRule="exact"/>
        <w:ind w:right="72"/>
        <w:jc w:val="both"/>
        <w:textAlignment w:val="baseline"/>
        <w:rPr>
          <w:rFonts w:ascii="Arial" w:eastAsia="Arial" w:hAnsi="Arial"/>
          <w:color w:val="000000"/>
          <w:sz w:val="21"/>
        </w:rPr>
      </w:pPr>
      <w:r>
        <w:rPr>
          <w:rFonts w:ascii="Arial" w:eastAsia="Arial" w:hAnsi="Arial"/>
          <w:color w:val="000000"/>
          <w:sz w:val="21"/>
        </w:rPr>
        <w:t>[TO] and National Grid Electricity System Operator Ltd (NGESO) are parties to a TO Construction Agreement dated [date] in respect of [Power Station] (“the Site”) which facilitates the connection of the Site to the National Electricity Transmission System or use of the National Electricity Transmission System in respect of the Site.</w:t>
      </w:r>
    </w:p>
    <w:p w14:paraId="5E1FD43D" w14:textId="77777777" w:rsidR="00A65E95" w:rsidRDefault="00BF272D">
      <w:pPr>
        <w:spacing w:before="509" w:line="211" w:lineRule="exact"/>
        <w:ind w:right="72"/>
        <w:jc w:val="both"/>
        <w:textAlignment w:val="baseline"/>
        <w:rPr>
          <w:rFonts w:ascii="Arial" w:eastAsia="Arial" w:hAnsi="Arial"/>
          <w:color w:val="000000"/>
          <w:sz w:val="21"/>
        </w:rPr>
      </w:pPr>
      <w:r>
        <w:rPr>
          <w:rFonts w:ascii="Arial" w:eastAsia="Arial" w:hAnsi="Arial"/>
          <w:color w:val="000000"/>
          <w:sz w:val="21"/>
        </w:rPr>
        <w:t xml:space="preserve">NGESO has received notification of the User’s intention to </w:t>
      </w:r>
      <w:proofErr w:type="spellStart"/>
      <w:r>
        <w:rPr>
          <w:rFonts w:ascii="Arial" w:eastAsia="Arial" w:hAnsi="Arial"/>
          <w:color w:val="000000"/>
          <w:sz w:val="21"/>
        </w:rPr>
        <w:t>synchronise</w:t>
      </w:r>
      <w:proofErr w:type="spellEnd"/>
      <w:r>
        <w:rPr>
          <w:rFonts w:ascii="Arial" w:eastAsia="Arial" w:hAnsi="Arial"/>
          <w:color w:val="000000"/>
          <w:sz w:val="21"/>
        </w:rPr>
        <w:t xml:space="preserve"> generating units at the Site on or after [date].</w:t>
      </w:r>
    </w:p>
    <w:p w14:paraId="061E1F9A" w14:textId="77777777" w:rsidR="00A65E95" w:rsidRDefault="00BF272D">
      <w:pPr>
        <w:spacing w:before="498" w:line="224" w:lineRule="exact"/>
        <w:ind w:right="72"/>
        <w:jc w:val="both"/>
        <w:textAlignment w:val="baseline"/>
        <w:rPr>
          <w:rFonts w:ascii="Arial" w:eastAsia="Arial" w:hAnsi="Arial"/>
          <w:color w:val="000000"/>
          <w:sz w:val="21"/>
        </w:rPr>
      </w:pPr>
      <w:r>
        <w:rPr>
          <w:rFonts w:ascii="Arial" w:eastAsia="Arial" w:hAnsi="Arial"/>
          <w:color w:val="000000"/>
          <w:sz w:val="21"/>
        </w:rPr>
        <w:t xml:space="preserve">There are </w:t>
      </w:r>
      <w:proofErr w:type="gramStart"/>
      <w:r>
        <w:rPr>
          <w:rFonts w:ascii="Arial" w:eastAsia="Arial" w:hAnsi="Arial"/>
          <w:color w:val="000000"/>
          <w:sz w:val="21"/>
        </w:rPr>
        <w:t>a number of</w:t>
      </w:r>
      <w:proofErr w:type="gramEnd"/>
      <w:r>
        <w:rPr>
          <w:rFonts w:ascii="Arial" w:eastAsia="Arial" w:hAnsi="Arial"/>
          <w:color w:val="000000"/>
          <w:sz w:val="21"/>
        </w:rPr>
        <w:t xml:space="preserve"> matters which are unresolved at the present. These must be resolved before [TO] can consent to NGESO issuing a final Operational Notification in respect of the Site. These issues are </w:t>
      </w:r>
      <w:proofErr w:type="spellStart"/>
      <w:r>
        <w:rPr>
          <w:rFonts w:ascii="Arial" w:eastAsia="Arial" w:hAnsi="Arial"/>
          <w:color w:val="000000"/>
          <w:sz w:val="21"/>
        </w:rPr>
        <w:t>summarised</w:t>
      </w:r>
      <w:proofErr w:type="spellEnd"/>
      <w:r>
        <w:rPr>
          <w:rFonts w:ascii="Arial" w:eastAsia="Arial" w:hAnsi="Arial"/>
          <w:color w:val="000000"/>
          <w:sz w:val="21"/>
        </w:rPr>
        <w:t xml:space="preserve"> in the attached Schedule of Unresolved Compliance issues. The unresolved matters do not however form grounds for [TO] preventing NGT from issuing an interim Operational Notification (ION).</w:t>
      </w:r>
    </w:p>
    <w:p w14:paraId="4CAEF896" w14:textId="77777777" w:rsidR="00A65E95" w:rsidRDefault="00BF272D">
      <w:pPr>
        <w:spacing w:before="492" w:line="228" w:lineRule="exact"/>
        <w:ind w:right="72"/>
        <w:jc w:val="both"/>
        <w:textAlignment w:val="baseline"/>
        <w:rPr>
          <w:rFonts w:ascii="Arial" w:eastAsia="Arial" w:hAnsi="Arial"/>
          <w:color w:val="000000"/>
          <w:sz w:val="21"/>
        </w:rPr>
      </w:pPr>
      <w:r>
        <w:rPr>
          <w:rFonts w:ascii="Arial" w:eastAsia="Arial" w:hAnsi="Arial"/>
          <w:color w:val="000000"/>
          <w:sz w:val="21"/>
        </w:rPr>
        <w:t xml:space="preserve">[TO] hereby confirms its agreement, that NGESO may issue an ION effective from </w:t>
      </w:r>
      <w:r>
        <w:rPr>
          <w:rFonts w:ascii="Arial" w:eastAsia="Arial" w:hAnsi="Arial"/>
          <w:i/>
          <w:color w:val="000000"/>
          <w:sz w:val="21"/>
        </w:rPr>
        <w:t xml:space="preserve">[Start Date] </w:t>
      </w:r>
      <w:r>
        <w:rPr>
          <w:rFonts w:ascii="Arial" w:eastAsia="Arial" w:hAnsi="Arial"/>
          <w:color w:val="000000"/>
          <w:sz w:val="21"/>
        </w:rPr>
        <w:t xml:space="preserve">to </w:t>
      </w:r>
      <w:r>
        <w:rPr>
          <w:rFonts w:ascii="Arial" w:eastAsia="Arial" w:hAnsi="Arial"/>
          <w:i/>
          <w:color w:val="000000"/>
          <w:sz w:val="21"/>
        </w:rPr>
        <w:t xml:space="preserve">[End Date] </w:t>
      </w:r>
      <w:r>
        <w:rPr>
          <w:rFonts w:ascii="Arial" w:eastAsia="Arial" w:hAnsi="Arial"/>
          <w:color w:val="000000"/>
          <w:sz w:val="21"/>
        </w:rPr>
        <w:t>(“the Term”) subject to the condition that significant progress is made towards the resolution of the unresolved issues within the timescales listed in the schedule during the Term. On completion of the Term, [TO] will decide whether to permit NGESO to issue a further ION for a fixed period or a FON.</w:t>
      </w:r>
    </w:p>
    <w:p w14:paraId="6F8381AF" w14:textId="77777777" w:rsidR="00A65E95" w:rsidRDefault="00BF272D">
      <w:pPr>
        <w:spacing w:before="484" w:line="221" w:lineRule="exact"/>
        <w:ind w:right="72"/>
        <w:jc w:val="both"/>
        <w:textAlignment w:val="baseline"/>
        <w:rPr>
          <w:rFonts w:ascii="Arial" w:eastAsia="Arial" w:hAnsi="Arial"/>
          <w:color w:val="000000"/>
          <w:spacing w:val="-4"/>
          <w:sz w:val="21"/>
        </w:rPr>
      </w:pPr>
      <w:r>
        <w:rPr>
          <w:rFonts w:ascii="Arial" w:eastAsia="Arial" w:hAnsi="Arial"/>
          <w:color w:val="000000"/>
          <w:spacing w:val="-4"/>
          <w:sz w:val="21"/>
        </w:rPr>
        <w:t>This letter is issued without prejudice to the exercise of any rights [TO] may have under or pursuant to the Grid Code, the System Operator Transmission Owner Code or the TO Construction Agreement.</w:t>
      </w:r>
    </w:p>
    <w:p w14:paraId="231305B2" w14:textId="77777777" w:rsidR="00A65E95" w:rsidRDefault="00BF272D">
      <w:pPr>
        <w:spacing w:before="518" w:line="206" w:lineRule="exact"/>
        <w:ind w:right="72"/>
        <w:jc w:val="both"/>
        <w:textAlignment w:val="baseline"/>
        <w:rPr>
          <w:rFonts w:ascii="Arial" w:eastAsia="Arial" w:hAnsi="Arial"/>
          <w:color w:val="000000"/>
          <w:sz w:val="21"/>
        </w:rPr>
      </w:pPr>
      <w:r>
        <w:rPr>
          <w:rFonts w:ascii="Arial" w:eastAsia="Arial" w:hAnsi="Arial"/>
          <w:color w:val="000000"/>
          <w:sz w:val="21"/>
        </w:rPr>
        <w:t xml:space="preserve">Should you require any further information please contact </w:t>
      </w:r>
      <w:r>
        <w:rPr>
          <w:rFonts w:ascii="Arial" w:eastAsia="Arial" w:hAnsi="Arial"/>
          <w:i/>
          <w:color w:val="000000"/>
          <w:sz w:val="21"/>
        </w:rPr>
        <w:t xml:space="preserve">[TO Contact], </w:t>
      </w:r>
      <w:r>
        <w:rPr>
          <w:rFonts w:ascii="Arial" w:eastAsia="Arial" w:hAnsi="Arial"/>
          <w:color w:val="000000"/>
          <w:sz w:val="21"/>
        </w:rPr>
        <w:t xml:space="preserve">telephone </w:t>
      </w:r>
      <w:r>
        <w:rPr>
          <w:rFonts w:ascii="Arial" w:eastAsia="Arial" w:hAnsi="Arial"/>
          <w:i/>
          <w:color w:val="000000"/>
          <w:sz w:val="21"/>
        </w:rPr>
        <w:t>[telephone number].</w:t>
      </w:r>
    </w:p>
    <w:p w14:paraId="2BCE3F87" w14:textId="77777777" w:rsidR="00A65E95" w:rsidRDefault="00BF272D">
      <w:pPr>
        <w:spacing w:before="466" w:line="240" w:lineRule="exact"/>
        <w:ind w:right="72"/>
        <w:textAlignment w:val="baseline"/>
        <w:rPr>
          <w:rFonts w:ascii="Arial" w:eastAsia="Arial" w:hAnsi="Arial"/>
          <w:i/>
          <w:color w:val="000000"/>
          <w:spacing w:val="27"/>
          <w:sz w:val="21"/>
        </w:rPr>
      </w:pPr>
      <w:r>
        <w:rPr>
          <w:rFonts w:ascii="Arial" w:eastAsia="Arial" w:hAnsi="Arial"/>
          <w:i/>
          <w:color w:val="000000"/>
          <w:spacing w:val="27"/>
          <w:sz w:val="21"/>
        </w:rPr>
        <w:t>[TO]</w:t>
      </w:r>
    </w:p>
    <w:p w14:paraId="2267EAEC" w14:textId="77777777" w:rsidR="00A65E95" w:rsidRDefault="00A65E95">
      <w:pPr>
        <w:sectPr w:rsidR="00A65E95">
          <w:pgSz w:w="11904" w:h="16834"/>
          <w:pgMar w:top="680" w:right="1335" w:bottom="678" w:left="1369" w:header="720" w:footer="720" w:gutter="0"/>
          <w:cols w:space="720"/>
        </w:sectPr>
      </w:pPr>
    </w:p>
    <w:p w14:paraId="07AC2127" w14:textId="3DCC1078" w:rsidR="00A65E95" w:rsidRDefault="00BF272D">
      <w:pPr>
        <w:spacing w:line="303"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59776" behindDoc="1" locked="0" layoutInCell="1" allowOverlap="1" wp14:anchorId="17A2384C" wp14:editId="4D1871A1">
                <wp:simplePos x="0" y="0"/>
                <wp:positionH relativeFrom="page">
                  <wp:posOffset>3285490</wp:posOffset>
                </wp:positionH>
                <wp:positionV relativeFrom="page">
                  <wp:posOffset>10007600</wp:posOffset>
                </wp:positionV>
                <wp:extent cx="786765" cy="155575"/>
                <wp:effectExtent l="0" t="0" r="0" b="0"/>
                <wp:wrapSquare wrapText="bothSides"/>
                <wp:docPr id="12"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A2384C" id="Text Box 13" o:spid="_x0000_s1041" type="#_x0000_t202" style="position:absolute;left:0;text-align:left;margin-left:258.7pt;margin-top:788pt;width:61.95pt;height:12.25pt;z-index:-25165670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OoZAsjrAQAAvwMAAA4AAAAAAAAAAAAAAAAALgIAAGRycy9lMm9E&#10;b2MueG1sUEsBAi0AFAAGAAgAAAAhABP0G0XhAAAADQEAAA8AAAAAAAAAAAAAAAAARQQAAGRycy9k&#10;b3ducmV2LnhtbFBLBQYAAAAABAAEAPMAAABTBQAAAAA=&#10;" filled="f" stroked="f">
                <v:textbox inset="0,0,0,0">
                  <w:txbxContent>
                    <w:p w14:paraId="4F80345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16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7180783B" w14:textId="77777777" w:rsidR="00A65E95" w:rsidRDefault="00BF272D">
      <w:pPr>
        <w:tabs>
          <w:tab w:val="left" w:pos="792"/>
        </w:tabs>
        <w:spacing w:before="241" w:line="274" w:lineRule="exact"/>
        <w:ind w:left="72"/>
        <w:textAlignment w:val="baseline"/>
        <w:rPr>
          <w:rFonts w:ascii="Arial" w:eastAsia="Arial" w:hAnsi="Arial"/>
          <w:b/>
          <w:color w:val="000000"/>
          <w:sz w:val="24"/>
        </w:rPr>
      </w:pPr>
      <w:r>
        <w:rPr>
          <w:rFonts w:ascii="Arial" w:eastAsia="Arial" w:hAnsi="Arial"/>
          <w:b/>
          <w:color w:val="000000"/>
          <w:sz w:val="24"/>
        </w:rPr>
        <w:t>A5:</w:t>
      </w:r>
      <w:r>
        <w:rPr>
          <w:rFonts w:ascii="Arial" w:eastAsia="Arial" w:hAnsi="Arial"/>
          <w:b/>
          <w:color w:val="000000"/>
          <w:sz w:val="24"/>
        </w:rPr>
        <w:tab/>
        <w:t>EXAMPLE OF INTERIM OPERATIONAL NOTIFICATION DOCUMENT</w:t>
      </w:r>
    </w:p>
    <w:p w14:paraId="68916FEF" w14:textId="77777777" w:rsidR="00A65E95" w:rsidRDefault="00BF272D">
      <w:pPr>
        <w:tabs>
          <w:tab w:val="left" w:pos="792"/>
          <w:tab w:val="left" w:pos="2592"/>
        </w:tabs>
        <w:spacing w:before="445" w:line="226" w:lineRule="exact"/>
        <w:ind w:left="72"/>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2E801172" w14:textId="77777777" w:rsidR="00A65E95" w:rsidRDefault="00BF272D">
      <w:pPr>
        <w:tabs>
          <w:tab w:val="left" w:pos="792"/>
          <w:tab w:val="left" w:pos="2592"/>
        </w:tabs>
        <w:spacing w:before="379" w:line="197" w:lineRule="exact"/>
        <w:ind w:left="72"/>
        <w:textAlignment w:val="baseline"/>
        <w:rPr>
          <w:rFonts w:ascii="Arial" w:eastAsia="Arial" w:hAnsi="Arial"/>
          <w:color w:val="000000"/>
          <w:spacing w:val="2"/>
          <w:sz w:val="13"/>
        </w:rPr>
      </w:pPr>
      <w:r>
        <w:rPr>
          <w:rFonts w:ascii="Arial" w:eastAsia="Arial" w:hAnsi="Arial"/>
          <w:color w:val="000000"/>
          <w:spacing w:val="2"/>
          <w:sz w:val="13"/>
        </w:rPr>
        <w:t>Our Ref:</w:t>
      </w:r>
      <w:r>
        <w:rPr>
          <w:rFonts w:ascii="Arial" w:eastAsia="Arial" w:hAnsi="Arial"/>
          <w:color w:val="000000"/>
          <w:spacing w:val="2"/>
          <w:sz w:val="13"/>
        </w:rPr>
        <w:tab/>
      </w:r>
      <w:r>
        <w:rPr>
          <w:rFonts w:ascii="Arial" w:eastAsia="Arial" w:hAnsi="Arial"/>
          <w:color w:val="000000"/>
          <w:spacing w:val="2"/>
          <w:sz w:val="16"/>
        </w:rPr>
        <w:t>[</w:t>
      </w:r>
      <w:r>
        <w:rPr>
          <w:rFonts w:ascii="Arial" w:eastAsia="Arial" w:hAnsi="Arial"/>
          <w:color w:val="000000"/>
          <w:spacing w:val="2"/>
          <w:sz w:val="16"/>
        </w:rPr>
        <w:tab/>
        <w:t>]</w:t>
      </w:r>
    </w:p>
    <w:p w14:paraId="022A124B" w14:textId="77777777" w:rsidR="00A65E95" w:rsidRDefault="00BF272D">
      <w:pPr>
        <w:tabs>
          <w:tab w:val="left" w:pos="6408"/>
        </w:tabs>
        <w:spacing w:before="472" w:line="255" w:lineRule="exact"/>
        <w:ind w:left="72"/>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230C6C7D" w14:textId="77777777" w:rsidR="00A65E95" w:rsidRDefault="00BF272D">
      <w:pPr>
        <w:spacing w:after="94" w:line="235" w:lineRule="exact"/>
        <w:ind w:left="6408"/>
        <w:textAlignment w:val="baseline"/>
        <w:rPr>
          <w:rFonts w:ascii="Arial" w:eastAsia="Arial" w:hAnsi="Arial"/>
          <w:color w:val="000000"/>
          <w:spacing w:val="-3"/>
          <w:sz w:val="21"/>
        </w:rPr>
      </w:pPr>
      <w:r>
        <w:rPr>
          <w:rFonts w:ascii="Arial" w:eastAsia="Arial" w:hAnsi="Arial"/>
          <w:color w:val="000000"/>
          <w:spacing w:val="-3"/>
          <w:sz w:val="21"/>
        </w:rPr>
        <w:t>System Operator Ltd</w:t>
      </w:r>
    </w:p>
    <w:tbl>
      <w:tblPr>
        <w:tblW w:w="0" w:type="auto"/>
        <w:tblLayout w:type="fixed"/>
        <w:tblCellMar>
          <w:left w:w="0" w:type="dxa"/>
          <w:right w:w="0" w:type="dxa"/>
        </w:tblCellMar>
        <w:tblLook w:val="0000" w:firstRow="0" w:lastRow="0" w:firstColumn="0" w:lastColumn="0" w:noHBand="0" w:noVBand="0"/>
      </w:tblPr>
      <w:tblGrid>
        <w:gridCol w:w="4709"/>
        <w:gridCol w:w="4491"/>
      </w:tblGrid>
      <w:tr w:rsidR="00A65E95" w14:paraId="5162C07B" w14:textId="77777777">
        <w:trPr>
          <w:trHeight w:hRule="exact" w:val="3737"/>
        </w:trPr>
        <w:tc>
          <w:tcPr>
            <w:tcW w:w="4709" w:type="dxa"/>
            <w:tcBorders>
              <w:top w:val="none" w:sz="0" w:space="0" w:color="000000"/>
              <w:left w:val="none" w:sz="0" w:space="0" w:color="000000"/>
              <w:bottom w:val="none" w:sz="0" w:space="0" w:color="000000"/>
              <w:right w:val="none" w:sz="0" w:space="0" w:color="000000"/>
            </w:tcBorders>
          </w:tcPr>
          <w:p w14:paraId="2EAAB574" w14:textId="77777777" w:rsidR="00A65E95" w:rsidRDefault="00BF272D">
            <w:pPr>
              <w:tabs>
                <w:tab w:val="left" w:pos="2880"/>
              </w:tabs>
              <w:spacing w:before="170" w:line="255" w:lineRule="exact"/>
              <w:ind w:left="72"/>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p w14:paraId="65FFFCE7" w14:textId="77777777" w:rsidR="00A65E95" w:rsidRDefault="00BF272D">
            <w:pPr>
              <w:spacing w:before="849" w:line="255" w:lineRule="exact"/>
              <w:ind w:left="72"/>
              <w:textAlignment w:val="baseline"/>
              <w:rPr>
                <w:rFonts w:ascii="Arial" w:eastAsia="Arial" w:hAnsi="Arial"/>
                <w:color w:val="000000"/>
              </w:rPr>
            </w:pPr>
            <w:r>
              <w:rPr>
                <w:rFonts w:ascii="Arial" w:eastAsia="Arial" w:hAnsi="Arial"/>
                <w:color w:val="000000"/>
              </w:rPr>
              <w:t>Company Secretary</w:t>
            </w:r>
          </w:p>
          <w:p w14:paraId="28961AFD" w14:textId="77777777" w:rsidR="00A65E95" w:rsidRDefault="00BF272D">
            <w:pPr>
              <w:tabs>
                <w:tab w:val="left" w:pos="1872"/>
              </w:tabs>
              <w:spacing w:before="129"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196130F" w14:textId="77777777" w:rsidR="00A65E95" w:rsidRDefault="00BF272D">
            <w:pPr>
              <w:tabs>
                <w:tab w:val="left" w:pos="1656"/>
              </w:tabs>
              <w:spacing w:before="11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1565F44D" w14:textId="77777777" w:rsidR="00A65E95" w:rsidRDefault="00BF272D">
            <w:pPr>
              <w:tabs>
                <w:tab w:val="left" w:pos="1872"/>
              </w:tabs>
              <w:spacing w:before="114"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359FD40" w14:textId="77777777" w:rsidR="00A65E95" w:rsidRDefault="00BF272D">
            <w:pPr>
              <w:tabs>
                <w:tab w:val="left" w:pos="1368"/>
              </w:tabs>
              <w:spacing w:before="125"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E553A78" w14:textId="77777777" w:rsidR="00A65E95" w:rsidRDefault="00BF272D">
            <w:pPr>
              <w:tabs>
                <w:tab w:val="left" w:pos="1008"/>
              </w:tabs>
              <w:spacing w:before="114" w:after="331" w:line="255" w:lineRule="exact"/>
              <w:ind w:left="72"/>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4491" w:type="dxa"/>
            <w:tcBorders>
              <w:top w:val="none" w:sz="0" w:space="0" w:color="000000"/>
              <w:left w:val="none" w:sz="0" w:space="0" w:color="000000"/>
              <w:bottom w:val="none" w:sz="0" w:space="0" w:color="000000"/>
              <w:right w:val="none" w:sz="0" w:space="0" w:color="000000"/>
            </w:tcBorders>
          </w:tcPr>
          <w:p w14:paraId="16B0EC9B" w14:textId="77777777" w:rsidR="00A65E95" w:rsidRDefault="00BF272D">
            <w:pPr>
              <w:spacing w:line="327" w:lineRule="exact"/>
              <w:ind w:left="1728" w:right="432"/>
              <w:textAlignment w:val="baseline"/>
              <w:rPr>
                <w:rFonts w:ascii="Arial" w:eastAsia="Arial" w:hAnsi="Arial"/>
                <w:color w:val="000000"/>
                <w:spacing w:val="24"/>
                <w:sz w:val="21"/>
              </w:rPr>
            </w:pPr>
            <w:r>
              <w:rPr>
                <w:rFonts w:ascii="Arial" w:eastAsia="Arial" w:hAnsi="Arial"/>
                <w:color w:val="000000"/>
                <w:spacing w:val="24"/>
                <w:sz w:val="21"/>
              </w:rPr>
              <w:t>National Grid House Warwick Technology Park Gallows Hill Warwick CV34 6DA</w:t>
            </w:r>
          </w:p>
          <w:p w14:paraId="1C71B613" w14:textId="77777777" w:rsidR="00A65E95" w:rsidRDefault="00BF272D">
            <w:pPr>
              <w:spacing w:before="717" w:line="344" w:lineRule="exact"/>
              <w:ind w:left="1728" w:right="612"/>
              <w:textAlignment w:val="baseline"/>
              <w:rPr>
                <w:rFonts w:ascii="Arial" w:eastAsia="Arial" w:hAnsi="Arial"/>
                <w:color w:val="000000"/>
                <w:spacing w:val="-4"/>
                <w:sz w:val="21"/>
              </w:rPr>
            </w:pPr>
            <w:r>
              <w:rPr>
                <w:rFonts w:ascii="Arial" w:eastAsia="Arial" w:hAnsi="Arial"/>
                <w:color w:val="000000"/>
                <w:spacing w:val="-4"/>
                <w:sz w:val="21"/>
              </w:rPr>
              <w:t>Tel No: 01926-65#### Fax No: 01926-65#### Mobile: ########### ####@</w:t>
            </w:r>
            <w:hyperlink r:id="rId10">
              <w:r>
                <w:rPr>
                  <w:rFonts w:ascii="Arial" w:eastAsia="Arial" w:hAnsi="Arial"/>
                  <w:color w:val="0000FF"/>
                  <w:spacing w:val="-4"/>
                  <w:sz w:val="21"/>
                  <w:u w:val="single"/>
                </w:rPr>
                <w:t>nationalgrid.com</w:t>
              </w:r>
            </w:hyperlink>
          </w:p>
        </w:tc>
      </w:tr>
    </w:tbl>
    <w:p w14:paraId="547F16C2" w14:textId="77777777" w:rsidR="00A65E95" w:rsidRDefault="00A65E95">
      <w:pPr>
        <w:spacing w:after="697" w:line="20" w:lineRule="exact"/>
      </w:pPr>
    </w:p>
    <w:p w14:paraId="2A98F5C8" w14:textId="77777777" w:rsidR="00A65E95" w:rsidRDefault="00BF272D">
      <w:pPr>
        <w:spacing w:line="701" w:lineRule="exact"/>
        <w:ind w:left="72"/>
        <w:jc w:val="center"/>
        <w:textAlignment w:val="baseline"/>
        <w:rPr>
          <w:rFonts w:ascii="Arial" w:eastAsia="Arial" w:hAnsi="Arial"/>
          <w:b/>
          <w:color w:val="000000"/>
          <w:sz w:val="21"/>
        </w:rPr>
      </w:pPr>
      <w:r>
        <w:rPr>
          <w:rFonts w:ascii="Arial" w:eastAsia="Arial" w:hAnsi="Arial"/>
          <w:b/>
          <w:color w:val="000000"/>
          <w:sz w:val="21"/>
        </w:rPr>
        <w:t xml:space="preserve">[PROJECT NAME] POWER STATION – INTERIM OPERATIONAL NOTIFICATION </w:t>
      </w:r>
      <w:r>
        <w:rPr>
          <w:rFonts w:ascii="Arial" w:eastAsia="Arial" w:hAnsi="Arial"/>
          <w:b/>
          <w:color w:val="000000"/>
          <w:sz w:val="21"/>
        </w:rPr>
        <w:br/>
        <w:t>EFFECTIVE FROM [TODAY’S DATE] TO [FUTURE DATE]</w:t>
      </w:r>
    </w:p>
    <w:p w14:paraId="4919C34F" w14:textId="77777777" w:rsidR="00A65E95" w:rsidRDefault="00BF272D">
      <w:pPr>
        <w:spacing w:before="542" w:line="229"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 xml:space="preserve">National Grid Electricity System Operator Ltd (“The Company”) and [Company Name] (the “User”) are parties to a </w:t>
      </w:r>
      <w:r>
        <w:rPr>
          <w:rFonts w:ascii="Arial" w:eastAsia="Arial" w:hAnsi="Arial"/>
          <w:color w:val="000000"/>
          <w:spacing w:val="-4"/>
        </w:rPr>
        <w:t>[</w:t>
      </w:r>
      <w:r>
        <w:rPr>
          <w:rFonts w:ascii="Arial" w:eastAsia="Arial" w:hAnsi="Arial"/>
          <w:color w:val="000000"/>
          <w:spacing w:val="-4"/>
          <w:sz w:val="21"/>
        </w:rPr>
        <w:t xml:space="preserve">Bilateral Connection Agreement/Bilateral Embedded Generation Agreement/Bilateral Embedded </w:t>
      </w:r>
      <w:proofErr w:type="spellStart"/>
      <w:r>
        <w:rPr>
          <w:rFonts w:ascii="Arial" w:eastAsia="Arial" w:hAnsi="Arial"/>
          <w:color w:val="000000"/>
          <w:spacing w:val="-4"/>
          <w:sz w:val="21"/>
        </w:rPr>
        <w:t>Licence</w:t>
      </w:r>
      <w:proofErr w:type="spellEnd"/>
      <w:r>
        <w:rPr>
          <w:rFonts w:ascii="Arial" w:eastAsia="Arial" w:hAnsi="Arial"/>
          <w:color w:val="000000"/>
          <w:spacing w:val="-4"/>
          <w:sz w:val="21"/>
        </w:rPr>
        <w:t xml:space="preserve"> </w:t>
      </w:r>
      <w:proofErr w:type="spellStart"/>
      <w:r>
        <w:rPr>
          <w:rFonts w:ascii="Arial" w:eastAsia="Arial" w:hAnsi="Arial"/>
          <w:color w:val="000000"/>
          <w:spacing w:val="-4"/>
          <w:sz w:val="21"/>
        </w:rPr>
        <w:t>exemptable</w:t>
      </w:r>
      <w:proofErr w:type="spellEnd"/>
      <w:r>
        <w:rPr>
          <w:rFonts w:ascii="Arial" w:eastAsia="Arial" w:hAnsi="Arial"/>
          <w:color w:val="000000"/>
          <w:spacing w:val="-4"/>
          <w:sz w:val="21"/>
        </w:rPr>
        <w:t xml:space="preserve"> Large power station Agreement] with reference [Agreement Reference] dated [Agreement Date], as amended from time to time (the “Bilateral Agreement”) and Construction Agreement with reference [Agreement Reference] dated [Agreement Date], as amended from time to time (the “Construction Agreement”)], providing for [connection to and use]/[use] of the National Electricity Transmission System at [Connection Site] substation.</w:t>
      </w:r>
    </w:p>
    <w:p w14:paraId="7C669CBD" w14:textId="77777777" w:rsidR="00A65E95" w:rsidRDefault="00BF272D">
      <w:pPr>
        <w:spacing w:before="502" w:line="226"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The User has notified The Company of its intention to </w:t>
      </w:r>
      <w:proofErr w:type="spellStart"/>
      <w:r>
        <w:rPr>
          <w:rFonts w:ascii="Arial" w:eastAsia="Arial" w:hAnsi="Arial"/>
          <w:color w:val="000000"/>
          <w:sz w:val="21"/>
        </w:rPr>
        <w:t>synchronise</w:t>
      </w:r>
      <w:proofErr w:type="spellEnd"/>
      <w:r>
        <w:rPr>
          <w:rFonts w:ascii="Arial" w:eastAsia="Arial" w:hAnsi="Arial"/>
          <w:color w:val="000000"/>
          <w:sz w:val="21"/>
        </w:rPr>
        <w:t xml:space="preserve"> [Project Name] on or after [today’s date]. Under [Clause 7] of the Construction Agreement, The Company is required to notify the User that the provisions of the Bilateral Agreement and the Construction Agreement have been complied with and that [Project Name] Power Station at the at [Connection Site] substation can therefore become Operational [at a Transmission Entry Capacity (TEC) of </w:t>
      </w:r>
      <w:proofErr w:type="spellStart"/>
      <w:r>
        <w:rPr>
          <w:rFonts w:ascii="Arial" w:eastAsia="Arial" w:hAnsi="Arial"/>
          <w:color w:val="000000"/>
          <w:sz w:val="21"/>
        </w:rPr>
        <w:t>xxxMW</w:t>
      </w:r>
      <w:proofErr w:type="spellEnd"/>
      <w:r>
        <w:rPr>
          <w:rFonts w:ascii="Arial" w:eastAsia="Arial" w:hAnsi="Arial"/>
          <w:color w:val="000000"/>
          <w:sz w:val="21"/>
        </w:rPr>
        <w:t>] (an “Operational Notification”) [subject to the Operational Restrictions in accordance with Clause xx of the Bilateral Agreement].</w:t>
      </w:r>
    </w:p>
    <w:p w14:paraId="07980636" w14:textId="77777777" w:rsidR="00A65E95" w:rsidRDefault="00BF272D">
      <w:pPr>
        <w:spacing w:before="496" w:line="225" w:lineRule="exact"/>
        <w:ind w:left="72" w:right="72"/>
        <w:jc w:val="both"/>
        <w:textAlignment w:val="baseline"/>
        <w:rPr>
          <w:rFonts w:ascii="Arial" w:eastAsia="Arial" w:hAnsi="Arial"/>
          <w:color w:val="000000"/>
          <w:spacing w:val="-5"/>
          <w:sz w:val="21"/>
        </w:rPr>
      </w:pPr>
      <w:r>
        <w:rPr>
          <w:rFonts w:ascii="Arial" w:eastAsia="Arial" w:hAnsi="Arial"/>
          <w:color w:val="000000"/>
          <w:spacing w:val="-5"/>
          <w:sz w:val="21"/>
        </w:rPr>
        <w:t xml:space="preserve">There are a number of matters which are unresolved at present which must be resolved before The Company can issue a Final Operational Notification (FON) in respect of </w:t>
      </w:r>
      <w:proofErr w:type="gramStart"/>
      <w:r>
        <w:rPr>
          <w:rFonts w:ascii="Arial" w:eastAsia="Arial" w:hAnsi="Arial"/>
          <w:color w:val="000000"/>
          <w:spacing w:val="-5"/>
          <w:sz w:val="21"/>
        </w:rPr>
        <w:t>[ ]</w:t>
      </w:r>
      <w:proofErr w:type="gramEnd"/>
      <w:r>
        <w:rPr>
          <w:rFonts w:ascii="Arial" w:eastAsia="Arial" w:hAnsi="Arial"/>
          <w:color w:val="000000"/>
          <w:spacing w:val="-5"/>
          <w:sz w:val="21"/>
        </w:rPr>
        <w:t xml:space="preserve"> Power Station. The current situation is </w:t>
      </w:r>
      <w:proofErr w:type="spellStart"/>
      <w:r>
        <w:rPr>
          <w:rFonts w:ascii="Arial" w:eastAsia="Arial" w:hAnsi="Arial"/>
          <w:color w:val="000000"/>
          <w:spacing w:val="-5"/>
          <w:sz w:val="21"/>
        </w:rPr>
        <w:t>summarised</w:t>
      </w:r>
      <w:proofErr w:type="spellEnd"/>
      <w:r>
        <w:rPr>
          <w:rFonts w:ascii="Arial" w:eastAsia="Arial" w:hAnsi="Arial"/>
          <w:color w:val="000000"/>
          <w:spacing w:val="-5"/>
          <w:sz w:val="21"/>
        </w:rPr>
        <w:t xml:space="preserve"> in the attached Schedule of Unresolved Issues. The unresolved matters do not however prevent The Company from issuing an Interim Operational Notification (ION).</w:t>
      </w:r>
    </w:p>
    <w:p w14:paraId="6E32E95B" w14:textId="77777777" w:rsidR="00A65E95" w:rsidRDefault="00A65E95">
      <w:pPr>
        <w:sectPr w:rsidR="00A65E95">
          <w:pgSz w:w="11904" w:h="16834"/>
          <w:pgMar w:top="680" w:right="1361" w:bottom="678" w:left="1343" w:header="720" w:footer="720" w:gutter="0"/>
          <w:cols w:space="720"/>
        </w:sectPr>
      </w:pPr>
    </w:p>
    <w:p w14:paraId="322F3A8D" w14:textId="157D7ABD" w:rsidR="00A65E95" w:rsidRDefault="00BF272D">
      <w:pPr>
        <w:spacing w:line="302" w:lineRule="exact"/>
        <w:ind w:left="72"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0800" behindDoc="1" locked="0" layoutInCell="1" allowOverlap="1" wp14:anchorId="455689D6" wp14:editId="03D8212D">
                <wp:simplePos x="0" y="0"/>
                <wp:positionH relativeFrom="page">
                  <wp:posOffset>3285490</wp:posOffset>
                </wp:positionH>
                <wp:positionV relativeFrom="page">
                  <wp:posOffset>10007600</wp:posOffset>
                </wp:positionV>
                <wp:extent cx="786765" cy="155575"/>
                <wp:effectExtent l="0" t="0" r="0" b="0"/>
                <wp:wrapSquare wrapText="bothSides"/>
                <wp:docPr id="11"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5689D6" id="Text Box 12" o:spid="_x0000_s1042" type="#_x0000_t202" style="position:absolute;left:0;text-align:left;margin-left:258.7pt;margin-top:788pt;width:61.95pt;height:12.25pt;z-index:-25165568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" filled="f" stroked="f">
                <v:textbox inset="0,0,0,0">
                  <w:txbxContent>
                    <w:p w14:paraId="1CE7607A"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17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58E5FBAD" w14:textId="77777777" w:rsidR="00A65E95" w:rsidRDefault="00BF272D">
      <w:pPr>
        <w:spacing w:before="144" w:line="224" w:lineRule="exact"/>
        <w:ind w:left="72" w:right="72"/>
        <w:jc w:val="both"/>
        <w:textAlignment w:val="baseline"/>
        <w:rPr>
          <w:rFonts w:ascii="Arial" w:eastAsia="Arial" w:hAnsi="Arial"/>
          <w:color w:val="000000"/>
          <w:spacing w:val="-4"/>
          <w:sz w:val="21"/>
        </w:rPr>
      </w:pPr>
      <w:r>
        <w:rPr>
          <w:rFonts w:ascii="Arial" w:eastAsia="Arial" w:hAnsi="Arial"/>
          <w:color w:val="000000"/>
          <w:spacing w:val="-4"/>
          <w:sz w:val="21"/>
        </w:rPr>
        <w:t>The Company therefore confirms the issue of an ION effective from [today’s date] to [future date] (the “Term”) subject to the condition that significant progress be made towards the resolution of the unresolved issues within the timescales listed in the schedule during the Term. On completion of the Term, The Company will decide whether to issue an ION extension for a fixed period or a FON.</w:t>
      </w:r>
    </w:p>
    <w:p w14:paraId="09F50E7E" w14:textId="77777777" w:rsidR="00A65E95" w:rsidRDefault="00BF272D">
      <w:pPr>
        <w:spacing w:before="508" w:line="212" w:lineRule="exact"/>
        <w:ind w:left="72" w:right="72"/>
        <w:jc w:val="both"/>
        <w:textAlignment w:val="baseline"/>
        <w:rPr>
          <w:rFonts w:ascii="Arial" w:eastAsia="Arial" w:hAnsi="Arial"/>
          <w:color w:val="000000"/>
          <w:sz w:val="21"/>
        </w:rPr>
      </w:pPr>
      <w:r>
        <w:rPr>
          <w:rFonts w:ascii="Arial" w:eastAsia="Arial" w:hAnsi="Arial"/>
          <w:color w:val="000000"/>
          <w:sz w:val="21"/>
        </w:rPr>
        <w:t xml:space="preserve">[This ION may be reviewed and reissued pursuant to Clause 7.x of the Construction Agreement in respect of </w:t>
      </w:r>
      <w:proofErr w:type="gramStart"/>
      <w:r>
        <w:rPr>
          <w:rFonts w:ascii="Arial" w:eastAsia="Arial" w:hAnsi="Arial"/>
          <w:color w:val="000000"/>
          <w:sz w:val="21"/>
        </w:rPr>
        <w:t>[ ]</w:t>
      </w:r>
      <w:proofErr w:type="gramEnd"/>
      <w:r>
        <w:rPr>
          <w:rFonts w:ascii="Arial" w:eastAsia="Arial" w:hAnsi="Arial"/>
          <w:color w:val="000000"/>
          <w:sz w:val="21"/>
        </w:rPr>
        <w:t xml:space="preserve"> Power Station becoming Operational at a TEC level above </w:t>
      </w:r>
      <w:proofErr w:type="spellStart"/>
      <w:r>
        <w:rPr>
          <w:rFonts w:ascii="Arial" w:eastAsia="Arial" w:hAnsi="Arial"/>
          <w:color w:val="000000"/>
          <w:sz w:val="21"/>
        </w:rPr>
        <w:t>xxxMW</w:t>
      </w:r>
      <w:proofErr w:type="spellEnd"/>
      <w:r>
        <w:rPr>
          <w:rFonts w:ascii="Arial" w:eastAsia="Arial" w:hAnsi="Arial"/>
          <w:color w:val="000000"/>
          <w:sz w:val="21"/>
        </w:rPr>
        <w:t>.]</w:t>
      </w:r>
    </w:p>
    <w:p w14:paraId="1939A7CE" w14:textId="77777777" w:rsidR="00A65E95" w:rsidRDefault="00BF272D">
      <w:pPr>
        <w:spacing w:before="497" w:line="224" w:lineRule="exact"/>
        <w:ind w:left="72" w:right="72"/>
        <w:jc w:val="both"/>
        <w:textAlignment w:val="baseline"/>
        <w:rPr>
          <w:rFonts w:ascii="Arial" w:eastAsia="Arial" w:hAnsi="Arial"/>
          <w:color w:val="000000"/>
          <w:spacing w:val="-2"/>
          <w:sz w:val="21"/>
        </w:rPr>
      </w:pPr>
      <w:r>
        <w:rPr>
          <w:rFonts w:ascii="Arial" w:eastAsia="Arial" w:hAnsi="Arial"/>
          <w:color w:val="000000"/>
          <w:spacing w:val="-2"/>
          <w:sz w:val="21"/>
        </w:rPr>
        <w:t xml:space="preserve">This ION is issued without prejudice to the exercise of any rights The Company may have under the Connection and Use of System Code (CUSC), the Grid Code, the Construction </w:t>
      </w:r>
      <w:proofErr w:type="gramStart"/>
      <w:r>
        <w:rPr>
          <w:rFonts w:ascii="Arial" w:eastAsia="Arial" w:hAnsi="Arial"/>
          <w:color w:val="000000"/>
          <w:spacing w:val="-2"/>
          <w:sz w:val="21"/>
        </w:rPr>
        <w:t>Agreement</w:t>
      </w:r>
      <w:proofErr w:type="gramEnd"/>
      <w:r>
        <w:rPr>
          <w:rFonts w:ascii="Arial" w:eastAsia="Arial" w:hAnsi="Arial"/>
          <w:color w:val="000000"/>
          <w:spacing w:val="-2"/>
          <w:sz w:val="21"/>
        </w:rPr>
        <w:t xml:space="preserve"> and the Bilateral Agreement, including without limitation the Disconnection and/or De </w:t>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of the User’s Equipment.</w:t>
      </w:r>
    </w:p>
    <w:p w14:paraId="53E74DDF" w14:textId="77777777" w:rsidR="00A65E95" w:rsidRDefault="00BF272D">
      <w:pPr>
        <w:spacing w:before="508" w:line="211" w:lineRule="exact"/>
        <w:ind w:left="72" w:right="72"/>
        <w:jc w:val="both"/>
        <w:textAlignment w:val="baseline"/>
        <w:rPr>
          <w:rFonts w:ascii="Arial" w:eastAsia="Arial" w:hAnsi="Arial"/>
          <w:color w:val="000000"/>
          <w:sz w:val="21"/>
        </w:rPr>
      </w:pPr>
      <w:r>
        <w:rPr>
          <w:rFonts w:ascii="Arial" w:eastAsia="Arial" w:hAnsi="Arial"/>
          <w:color w:val="000000"/>
          <w:sz w:val="21"/>
        </w:rPr>
        <w:t>Terms defined in the CUSC, the Grid Code, the Construction Agreement and the Bilateral Agreement have the same meaning in this letter.</w:t>
      </w:r>
    </w:p>
    <w:p w14:paraId="6BA33B27" w14:textId="77777777" w:rsidR="00A65E95" w:rsidRDefault="00BF272D">
      <w:pPr>
        <w:spacing w:before="514" w:line="206" w:lineRule="exact"/>
        <w:ind w:left="72" w:right="72"/>
        <w:jc w:val="both"/>
        <w:textAlignment w:val="baseline"/>
        <w:rPr>
          <w:rFonts w:ascii="Arial" w:eastAsia="Arial" w:hAnsi="Arial"/>
          <w:color w:val="000000"/>
          <w:sz w:val="21"/>
        </w:rPr>
      </w:pPr>
      <w:r>
        <w:rPr>
          <w:rFonts w:ascii="Arial" w:eastAsia="Arial" w:hAnsi="Arial"/>
          <w:color w:val="000000"/>
          <w:sz w:val="21"/>
        </w:rPr>
        <w:t>Should you require any further information regarding this matter, or the attached schedule, please contact Contract Compliance Manager Name], telephone 01926 65[</w:t>
      </w:r>
      <w:proofErr w:type="spellStart"/>
      <w:r>
        <w:rPr>
          <w:rFonts w:ascii="Arial" w:eastAsia="Arial" w:hAnsi="Arial"/>
          <w:color w:val="000000"/>
          <w:sz w:val="21"/>
        </w:rPr>
        <w:t>ext</w:t>
      </w:r>
      <w:proofErr w:type="spellEnd"/>
      <w:r>
        <w:rPr>
          <w:rFonts w:ascii="Arial" w:eastAsia="Arial" w:hAnsi="Arial"/>
          <w:color w:val="000000"/>
          <w:sz w:val="21"/>
        </w:rPr>
        <w:t xml:space="preserve"> </w:t>
      </w:r>
      <w:proofErr w:type="gramStart"/>
      <w:r>
        <w:rPr>
          <w:rFonts w:ascii="Arial" w:eastAsia="Arial" w:hAnsi="Arial"/>
          <w:color w:val="000000"/>
          <w:sz w:val="21"/>
        </w:rPr>
        <w:t>number ]</w:t>
      </w:r>
      <w:proofErr w:type="gramEnd"/>
      <w:r>
        <w:rPr>
          <w:rFonts w:ascii="Arial" w:eastAsia="Arial" w:hAnsi="Arial"/>
          <w:color w:val="000000"/>
          <w:sz w:val="21"/>
        </w:rPr>
        <w:t>.</w:t>
      </w:r>
    </w:p>
    <w:p w14:paraId="70212A85" w14:textId="77777777" w:rsidR="00A65E95" w:rsidRDefault="00A65E95">
      <w:pPr>
        <w:sectPr w:rsidR="00A65E95">
          <w:pgSz w:w="11904" w:h="16834"/>
          <w:pgMar w:top="680" w:right="1342" w:bottom="678" w:left="1362" w:header="720" w:footer="720" w:gutter="0"/>
          <w:cols w:space="720"/>
        </w:sectPr>
      </w:pPr>
    </w:p>
    <w:p w14:paraId="43692B20" w14:textId="503790E7" w:rsidR="00A65E95" w:rsidRDefault="00BF272D">
      <w:pPr>
        <w:spacing w:line="304" w:lineRule="exact"/>
        <w:ind w:left="288" w:right="4032"/>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1824" behindDoc="1" locked="0" layoutInCell="1" allowOverlap="1" wp14:anchorId="23F2A27F" wp14:editId="461289A6">
                <wp:simplePos x="0" y="0"/>
                <wp:positionH relativeFrom="page">
                  <wp:posOffset>3285490</wp:posOffset>
                </wp:positionH>
                <wp:positionV relativeFrom="page">
                  <wp:posOffset>10007600</wp:posOffset>
                </wp:positionV>
                <wp:extent cx="786765" cy="156845"/>
                <wp:effectExtent l="0" t="0" r="0" b="0"/>
                <wp:wrapSquare wrapText="bothSides"/>
                <wp:docPr id="10"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3F2A27F" id="Text Box 11" o:spid="_x0000_s1043" type="#_x0000_t202" style="position:absolute;left:0;text-align:left;margin-left:258.7pt;margin-top:788pt;width:61.95pt;height:12.35pt;z-index:-25165465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" filled="f" stroked="f">
                <v:textbox inset="0,0,0,0">
                  <w:txbxContent>
                    <w:p w14:paraId="33B7419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18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34A83960" w14:textId="77777777" w:rsidR="00A65E95" w:rsidRDefault="00BF272D">
      <w:pPr>
        <w:tabs>
          <w:tab w:val="left" w:pos="3600"/>
        </w:tabs>
        <w:spacing w:before="128" w:line="256" w:lineRule="exact"/>
        <w:ind w:left="2232"/>
        <w:textAlignment w:val="baseline"/>
        <w:rPr>
          <w:rFonts w:ascii="Arial" w:eastAsia="Arial" w:hAnsi="Arial"/>
          <w:b/>
          <w:color w:val="000000"/>
          <w:spacing w:val="1"/>
        </w:rPr>
      </w:pPr>
      <w:r>
        <w:rPr>
          <w:rFonts w:ascii="Arial" w:eastAsia="Arial" w:hAnsi="Arial"/>
          <w:b/>
          <w:color w:val="000000"/>
          <w:spacing w:val="1"/>
        </w:rPr>
        <w:t>[</w:t>
      </w:r>
      <w:r>
        <w:rPr>
          <w:rFonts w:ascii="Arial" w:eastAsia="Arial" w:hAnsi="Arial"/>
          <w:b/>
          <w:color w:val="000000"/>
          <w:spacing w:val="1"/>
        </w:rPr>
        <w:tab/>
        <w:t>] Connection Site\Site of Connection</w:t>
      </w:r>
    </w:p>
    <w:p w14:paraId="34ADEE0B" w14:textId="77777777" w:rsidR="00A65E95" w:rsidRDefault="00BF272D">
      <w:pPr>
        <w:tabs>
          <w:tab w:val="left" w:pos="8712"/>
        </w:tabs>
        <w:spacing w:before="483" w:line="256" w:lineRule="exact"/>
        <w:ind w:left="864"/>
        <w:textAlignment w:val="baseline"/>
        <w:rPr>
          <w:rFonts w:ascii="Arial" w:eastAsia="Arial" w:hAnsi="Arial"/>
          <w:b/>
          <w:color w:val="000000"/>
        </w:rPr>
      </w:pPr>
      <w:r>
        <w:rPr>
          <w:rFonts w:ascii="Arial" w:eastAsia="Arial" w:hAnsi="Arial"/>
          <w:b/>
          <w:color w:val="000000"/>
        </w:rPr>
        <w:t>Schedule of Unresolved Compliance Issues in respect of [unit</w:t>
      </w:r>
      <w:r>
        <w:rPr>
          <w:rFonts w:ascii="Arial" w:eastAsia="Arial" w:hAnsi="Arial"/>
          <w:b/>
          <w:color w:val="000000"/>
        </w:rPr>
        <w:tab/>
        <w:t>]</w:t>
      </w:r>
    </w:p>
    <w:p w14:paraId="0F91F17E" w14:textId="77777777" w:rsidR="00A65E95" w:rsidRDefault="00BF272D">
      <w:pPr>
        <w:tabs>
          <w:tab w:val="left" w:pos="5904"/>
        </w:tabs>
        <w:spacing w:before="128" w:after="459" w:line="256" w:lineRule="exact"/>
        <w:ind w:left="3744"/>
        <w:textAlignment w:val="baseline"/>
        <w:rPr>
          <w:rFonts w:ascii="Arial" w:eastAsia="Arial" w:hAnsi="Arial"/>
          <w:b/>
          <w:color w:val="000000"/>
        </w:rPr>
      </w:pPr>
      <w:r>
        <w:rPr>
          <w:rFonts w:ascii="Arial" w:eastAsia="Arial" w:hAnsi="Arial"/>
          <w:b/>
          <w:color w:val="000000"/>
        </w:rPr>
        <w:t>as at [date</w:t>
      </w:r>
      <w:r>
        <w:rPr>
          <w:rFonts w:ascii="Arial" w:eastAsia="Arial" w:hAnsi="Arial"/>
          <w:b/>
          <w:color w:val="000000"/>
        </w:rPr>
        <w:tab/>
        <w:t>]</w:t>
      </w:r>
    </w:p>
    <w:tbl>
      <w:tblPr>
        <w:tblW w:w="0" w:type="auto"/>
        <w:tblInd w:w="19" w:type="dxa"/>
        <w:tblLayout w:type="fixed"/>
        <w:tblCellMar>
          <w:left w:w="0" w:type="dxa"/>
          <w:right w:w="0" w:type="dxa"/>
        </w:tblCellMar>
        <w:tblLook w:val="0000" w:firstRow="0" w:lastRow="0" w:firstColumn="0" w:lastColumn="0" w:noHBand="0" w:noVBand="0"/>
      </w:tblPr>
      <w:tblGrid>
        <w:gridCol w:w="730"/>
        <w:gridCol w:w="1411"/>
        <w:gridCol w:w="2837"/>
        <w:gridCol w:w="2131"/>
        <w:gridCol w:w="2347"/>
      </w:tblGrid>
      <w:tr w:rsidR="00A65E95" w14:paraId="1B01878C" w14:textId="77777777">
        <w:trPr>
          <w:trHeight w:hRule="exact" w:val="1162"/>
        </w:trPr>
        <w:tc>
          <w:tcPr>
            <w:tcW w:w="730" w:type="dxa"/>
            <w:tcBorders>
              <w:top w:val="single" w:sz="7" w:space="0" w:color="000000"/>
              <w:left w:val="single" w:sz="7" w:space="0" w:color="000000"/>
              <w:bottom w:val="single" w:sz="7" w:space="0" w:color="000000"/>
              <w:right w:val="single" w:sz="7" w:space="0" w:color="000000"/>
            </w:tcBorders>
          </w:tcPr>
          <w:p w14:paraId="6CEA2BEA" w14:textId="77777777" w:rsidR="00A65E95" w:rsidRDefault="00BF272D">
            <w:pPr>
              <w:spacing w:after="886" w:line="256" w:lineRule="exact"/>
              <w:ind w:left="130"/>
              <w:textAlignment w:val="baseline"/>
              <w:rPr>
                <w:rFonts w:ascii="Arial" w:eastAsia="Arial" w:hAnsi="Arial"/>
                <w:b/>
                <w:color w:val="000000"/>
              </w:rPr>
            </w:pPr>
            <w:r>
              <w:rPr>
                <w:rFonts w:ascii="Arial" w:eastAsia="Arial" w:hAnsi="Arial"/>
                <w:b/>
                <w:color w:val="000000"/>
              </w:rPr>
              <w:t>Item</w:t>
            </w:r>
          </w:p>
        </w:tc>
        <w:tc>
          <w:tcPr>
            <w:tcW w:w="1411" w:type="dxa"/>
            <w:tcBorders>
              <w:top w:val="single" w:sz="7" w:space="0" w:color="000000"/>
              <w:left w:val="single" w:sz="7" w:space="0" w:color="000000"/>
              <w:bottom w:val="single" w:sz="7" w:space="0" w:color="000000"/>
              <w:right w:val="single" w:sz="7" w:space="0" w:color="000000"/>
            </w:tcBorders>
          </w:tcPr>
          <w:p w14:paraId="6EA3923C" w14:textId="77777777" w:rsidR="00A65E95" w:rsidRDefault="00BF272D">
            <w:pPr>
              <w:spacing w:after="886" w:line="266" w:lineRule="exact"/>
              <w:ind w:right="441"/>
              <w:jc w:val="right"/>
              <w:textAlignment w:val="baseline"/>
              <w:rPr>
                <w:rFonts w:ascii="Arial" w:eastAsia="Arial" w:hAnsi="Arial"/>
                <w:b/>
                <w:color w:val="000000"/>
              </w:rPr>
            </w:pPr>
            <w:r>
              <w:rPr>
                <w:rFonts w:ascii="Arial" w:eastAsia="Arial" w:hAnsi="Arial"/>
                <w:b/>
                <w:color w:val="000000"/>
              </w:rPr>
              <w:t>GC* Ref</w:t>
            </w:r>
          </w:p>
        </w:tc>
        <w:tc>
          <w:tcPr>
            <w:tcW w:w="2837" w:type="dxa"/>
            <w:tcBorders>
              <w:top w:val="single" w:sz="7" w:space="0" w:color="000000"/>
              <w:left w:val="single" w:sz="7" w:space="0" w:color="000000"/>
              <w:bottom w:val="single" w:sz="7" w:space="0" w:color="000000"/>
              <w:right w:val="single" w:sz="7" w:space="0" w:color="000000"/>
            </w:tcBorders>
          </w:tcPr>
          <w:p w14:paraId="142E0D19" w14:textId="77777777" w:rsidR="00A65E95" w:rsidRDefault="00BF272D">
            <w:pPr>
              <w:spacing w:after="886" w:line="256" w:lineRule="exact"/>
              <w:jc w:val="center"/>
              <w:textAlignment w:val="baseline"/>
              <w:rPr>
                <w:rFonts w:ascii="Arial" w:eastAsia="Arial" w:hAnsi="Arial"/>
                <w:b/>
                <w:color w:val="000000"/>
              </w:rPr>
            </w:pPr>
            <w:r>
              <w:rPr>
                <w:rFonts w:ascii="Arial" w:eastAsia="Arial" w:hAnsi="Arial"/>
                <w:b/>
                <w:color w:val="000000"/>
              </w:rPr>
              <w:t xml:space="preserve">Issue </w:t>
            </w:r>
            <w:r>
              <w:rPr>
                <w:rFonts w:ascii="Arial" w:eastAsia="Arial" w:hAnsi="Arial"/>
                <w:color w:val="000000"/>
                <w:sz w:val="18"/>
              </w:rPr>
              <w:t xml:space="preserve">– </w:t>
            </w:r>
            <w:r>
              <w:rPr>
                <w:rFonts w:ascii="Arial" w:eastAsia="Arial" w:hAnsi="Arial"/>
                <w:b/>
                <w:color w:val="000000"/>
              </w:rPr>
              <w:t>Brief Description</w:t>
            </w:r>
          </w:p>
        </w:tc>
        <w:tc>
          <w:tcPr>
            <w:tcW w:w="2131" w:type="dxa"/>
            <w:tcBorders>
              <w:top w:val="single" w:sz="7" w:space="0" w:color="000000"/>
              <w:left w:val="single" w:sz="7" w:space="0" w:color="000000"/>
              <w:bottom w:val="single" w:sz="7" w:space="0" w:color="000000"/>
              <w:right w:val="single" w:sz="7" w:space="0" w:color="000000"/>
            </w:tcBorders>
          </w:tcPr>
          <w:p w14:paraId="45B930F4" w14:textId="77777777" w:rsidR="00A65E95" w:rsidRDefault="00BF272D">
            <w:pPr>
              <w:tabs>
                <w:tab w:val="right" w:pos="2016"/>
              </w:tabs>
              <w:spacing w:line="255" w:lineRule="exact"/>
              <w:jc w:val="center"/>
              <w:textAlignment w:val="baseline"/>
              <w:rPr>
                <w:rFonts w:ascii="Arial" w:eastAsia="Arial" w:hAnsi="Arial"/>
                <w:b/>
                <w:color w:val="000000"/>
              </w:rPr>
            </w:pPr>
            <w:proofErr w:type="spellStart"/>
            <w:r>
              <w:rPr>
                <w:rFonts w:ascii="Arial" w:eastAsia="Arial" w:hAnsi="Arial"/>
                <w:b/>
                <w:color w:val="000000"/>
              </w:rPr>
              <w:t>Programme</w:t>
            </w:r>
            <w:proofErr w:type="spellEnd"/>
            <w:r>
              <w:rPr>
                <w:rFonts w:ascii="Arial" w:eastAsia="Arial" w:hAnsi="Arial"/>
                <w:b/>
                <w:color w:val="000000"/>
              </w:rPr>
              <w:tab/>
              <w:t>to</w:t>
            </w:r>
          </w:p>
          <w:p w14:paraId="6C97D54F" w14:textId="77777777" w:rsidR="00A65E95" w:rsidRDefault="00BF272D">
            <w:pPr>
              <w:spacing w:line="255" w:lineRule="exact"/>
              <w:jc w:val="center"/>
              <w:textAlignment w:val="baseline"/>
              <w:rPr>
                <w:rFonts w:ascii="Arial" w:eastAsia="Arial" w:hAnsi="Arial"/>
                <w:b/>
                <w:color w:val="000000"/>
              </w:rPr>
            </w:pPr>
            <w:r>
              <w:rPr>
                <w:rFonts w:ascii="Arial" w:eastAsia="Arial" w:hAnsi="Arial"/>
                <w:b/>
                <w:color w:val="000000"/>
              </w:rPr>
              <w:t>Resolve Including</w:t>
            </w:r>
          </w:p>
          <w:p w14:paraId="17DF1B48" w14:textId="77777777" w:rsidR="00A65E95" w:rsidRDefault="00BF272D">
            <w:pPr>
              <w:tabs>
                <w:tab w:val="right" w:pos="2016"/>
              </w:tabs>
              <w:spacing w:before="19" w:after="133" w:line="240" w:lineRule="exact"/>
              <w:ind w:left="144"/>
              <w:textAlignment w:val="baseline"/>
              <w:rPr>
                <w:rFonts w:ascii="Arial" w:eastAsia="Arial" w:hAnsi="Arial"/>
                <w:b/>
                <w:color w:val="000000"/>
              </w:rPr>
            </w:pPr>
            <w:r>
              <w:rPr>
                <w:rFonts w:ascii="Arial" w:eastAsia="Arial" w:hAnsi="Arial"/>
                <w:b/>
                <w:color w:val="000000"/>
              </w:rPr>
              <w:t>Expected</w:t>
            </w:r>
            <w:r>
              <w:rPr>
                <w:rFonts w:ascii="Arial" w:eastAsia="Arial" w:hAnsi="Arial"/>
                <w:b/>
                <w:color w:val="000000"/>
              </w:rPr>
              <w:tab/>
              <w:t xml:space="preserve">End </w:t>
            </w:r>
            <w:r>
              <w:rPr>
                <w:rFonts w:ascii="Arial" w:eastAsia="Arial" w:hAnsi="Arial"/>
                <w:b/>
                <w:color w:val="000000"/>
              </w:rPr>
              <w:br/>
              <w:t>Date</w:t>
            </w:r>
          </w:p>
        </w:tc>
        <w:tc>
          <w:tcPr>
            <w:tcW w:w="2347" w:type="dxa"/>
            <w:tcBorders>
              <w:top w:val="single" w:sz="7" w:space="0" w:color="000000"/>
              <w:left w:val="single" w:sz="7" w:space="0" w:color="000000"/>
              <w:bottom w:val="single" w:sz="7" w:space="0" w:color="000000"/>
              <w:right w:val="single" w:sz="7" w:space="0" w:color="000000"/>
            </w:tcBorders>
          </w:tcPr>
          <w:p w14:paraId="65265C11" w14:textId="77777777" w:rsidR="00A65E95" w:rsidRDefault="00BF272D">
            <w:pPr>
              <w:spacing w:line="255" w:lineRule="exact"/>
              <w:ind w:left="144"/>
              <w:textAlignment w:val="baseline"/>
              <w:rPr>
                <w:rFonts w:ascii="Arial" w:eastAsia="Arial" w:hAnsi="Arial"/>
                <w:b/>
                <w:color w:val="000000"/>
              </w:rPr>
            </w:pPr>
            <w:r>
              <w:rPr>
                <w:rFonts w:ascii="Arial" w:eastAsia="Arial" w:hAnsi="Arial"/>
                <w:b/>
                <w:color w:val="000000"/>
              </w:rPr>
              <w:t>Contact</w:t>
            </w:r>
          </w:p>
          <w:p w14:paraId="0BA6D9E3" w14:textId="77777777" w:rsidR="00A65E95" w:rsidRDefault="00BF272D">
            <w:pPr>
              <w:spacing w:after="632" w:line="255" w:lineRule="exact"/>
              <w:ind w:left="144"/>
              <w:textAlignment w:val="baseline"/>
              <w:rPr>
                <w:rFonts w:ascii="Arial" w:eastAsia="Arial" w:hAnsi="Arial"/>
                <w:b/>
                <w:color w:val="000000"/>
              </w:rPr>
            </w:pPr>
            <w:r>
              <w:rPr>
                <w:rFonts w:ascii="Arial" w:eastAsia="Arial" w:hAnsi="Arial"/>
                <w:b/>
                <w:color w:val="000000"/>
              </w:rPr>
              <w:t>NGESO/Customer</w:t>
            </w:r>
          </w:p>
        </w:tc>
      </w:tr>
      <w:tr w:rsidR="00A65E95" w14:paraId="38DC90A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4B9D489" w14:textId="77777777" w:rsidR="00A65E95" w:rsidRDefault="00BF272D">
            <w:pPr>
              <w:spacing w:after="143" w:line="236" w:lineRule="exact"/>
              <w:ind w:left="130"/>
              <w:textAlignment w:val="baseline"/>
              <w:rPr>
                <w:rFonts w:ascii="Arial" w:eastAsia="Arial" w:hAnsi="Arial"/>
                <w:color w:val="000000"/>
              </w:rPr>
            </w:pPr>
            <w:r>
              <w:rPr>
                <w:rFonts w:ascii="Arial" w:eastAsia="Arial" w:hAnsi="Arial"/>
                <w:color w:val="000000"/>
              </w:rPr>
              <w:t>1</w:t>
            </w:r>
          </w:p>
        </w:tc>
        <w:tc>
          <w:tcPr>
            <w:tcW w:w="1411" w:type="dxa"/>
            <w:tcBorders>
              <w:top w:val="single" w:sz="7" w:space="0" w:color="000000"/>
              <w:left w:val="single" w:sz="7" w:space="0" w:color="000000"/>
              <w:bottom w:val="single" w:sz="7" w:space="0" w:color="000000"/>
              <w:right w:val="single" w:sz="7" w:space="0" w:color="000000"/>
            </w:tcBorders>
          </w:tcPr>
          <w:p w14:paraId="081B5A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C7DB5B6"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1DB0C3E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579ADB" w14:textId="77777777" w:rsidR="00A65E95" w:rsidRDefault="00A65E95">
            <w:pPr>
              <w:textAlignment w:val="baseline"/>
              <w:rPr>
                <w:rFonts w:ascii="Arial" w:eastAsia="Arial" w:hAnsi="Arial"/>
                <w:color w:val="000000"/>
                <w:sz w:val="24"/>
              </w:rPr>
            </w:pPr>
          </w:p>
        </w:tc>
      </w:tr>
      <w:tr w:rsidR="00A65E95" w14:paraId="6AB02B20"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00A679B7" w14:textId="77777777" w:rsidR="00A65E95" w:rsidRDefault="00BF272D">
            <w:pPr>
              <w:spacing w:after="147" w:line="236" w:lineRule="exact"/>
              <w:ind w:left="130"/>
              <w:textAlignment w:val="baseline"/>
              <w:rPr>
                <w:rFonts w:ascii="Arial" w:eastAsia="Arial" w:hAnsi="Arial"/>
                <w:color w:val="000000"/>
              </w:rPr>
            </w:pPr>
            <w:r>
              <w:rPr>
                <w:rFonts w:ascii="Arial" w:eastAsia="Arial" w:hAnsi="Arial"/>
                <w:color w:val="000000"/>
              </w:rPr>
              <w:t>2</w:t>
            </w:r>
          </w:p>
        </w:tc>
        <w:tc>
          <w:tcPr>
            <w:tcW w:w="1411" w:type="dxa"/>
            <w:tcBorders>
              <w:top w:val="single" w:sz="7" w:space="0" w:color="000000"/>
              <w:left w:val="single" w:sz="7" w:space="0" w:color="000000"/>
              <w:bottom w:val="single" w:sz="7" w:space="0" w:color="000000"/>
              <w:right w:val="single" w:sz="7" w:space="0" w:color="000000"/>
            </w:tcBorders>
          </w:tcPr>
          <w:p w14:paraId="0D981E8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1FD8BC2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8B5DFB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55627D" w14:textId="77777777" w:rsidR="00A65E95" w:rsidRDefault="00A65E95">
            <w:pPr>
              <w:textAlignment w:val="baseline"/>
              <w:rPr>
                <w:rFonts w:ascii="Arial" w:eastAsia="Arial" w:hAnsi="Arial"/>
                <w:color w:val="000000"/>
                <w:sz w:val="24"/>
              </w:rPr>
            </w:pPr>
          </w:p>
        </w:tc>
      </w:tr>
      <w:tr w:rsidR="00A65E95" w14:paraId="467CC6E4" w14:textId="77777777">
        <w:trPr>
          <w:trHeight w:hRule="exact" w:val="369"/>
        </w:trPr>
        <w:tc>
          <w:tcPr>
            <w:tcW w:w="730" w:type="dxa"/>
            <w:tcBorders>
              <w:top w:val="single" w:sz="7" w:space="0" w:color="000000"/>
              <w:left w:val="single" w:sz="7" w:space="0" w:color="000000"/>
              <w:bottom w:val="single" w:sz="7" w:space="0" w:color="000000"/>
              <w:right w:val="single" w:sz="7" w:space="0" w:color="000000"/>
            </w:tcBorders>
          </w:tcPr>
          <w:p w14:paraId="0373630A" w14:textId="77777777" w:rsidR="00A65E95" w:rsidRDefault="00BF272D">
            <w:pPr>
              <w:spacing w:after="123" w:line="236" w:lineRule="exact"/>
              <w:ind w:left="130"/>
              <w:textAlignment w:val="baseline"/>
              <w:rPr>
                <w:rFonts w:ascii="Arial" w:eastAsia="Arial" w:hAnsi="Arial"/>
                <w:color w:val="000000"/>
              </w:rPr>
            </w:pPr>
            <w:r>
              <w:rPr>
                <w:rFonts w:ascii="Arial" w:eastAsia="Arial" w:hAnsi="Arial"/>
                <w:color w:val="000000"/>
              </w:rPr>
              <w:t>3</w:t>
            </w:r>
          </w:p>
        </w:tc>
        <w:tc>
          <w:tcPr>
            <w:tcW w:w="1411" w:type="dxa"/>
            <w:tcBorders>
              <w:top w:val="single" w:sz="7" w:space="0" w:color="000000"/>
              <w:left w:val="single" w:sz="7" w:space="0" w:color="000000"/>
              <w:bottom w:val="single" w:sz="7" w:space="0" w:color="000000"/>
              <w:right w:val="single" w:sz="7" w:space="0" w:color="000000"/>
            </w:tcBorders>
          </w:tcPr>
          <w:p w14:paraId="7CAB2622"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4CE2ECB3"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9F5CB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4B53345" w14:textId="77777777" w:rsidR="00A65E95" w:rsidRDefault="00A65E95">
            <w:pPr>
              <w:textAlignment w:val="baseline"/>
              <w:rPr>
                <w:rFonts w:ascii="Arial" w:eastAsia="Arial" w:hAnsi="Arial"/>
                <w:color w:val="000000"/>
                <w:sz w:val="24"/>
              </w:rPr>
            </w:pPr>
          </w:p>
        </w:tc>
      </w:tr>
      <w:tr w:rsidR="00A65E95" w14:paraId="772B9CCA"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BE6F717"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4</w:t>
            </w:r>
          </w:p>
        </w:tc>
        <w:tc>
          <w:tcPr>
            <w:tcW w:w="1411" w:type="dxa"/>
            <w:tcBorders>
              <w:top w:val="single" w:sz="7" w:space="0" w:color="000000"/>
              <w:left w:val="single" w:sz="7" w:space="0" w:color="000000"/>
              <w:bottom w:val="single" w:sz="7" w:space="0" w:color="000000"/>
              <w:right w:val="single" w:sz="7" w:space="0" w:color="000000"/>
            </w:tcBorders>
          </w:tcPr>
          <w:p w14:paraId="26A1F42A"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E20BBB0"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CD0CE7"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D74DC13" w14:textId="77777777" w:rsidR="00A65E95" w:rsidRDefault="00A65E95">
            <w:pPr>
              <w:textAlignment w:val="baseline"/>
              <w:rPr>
                <w:rFonts w:ascii="Arial" w:eastAsia="Arial" w:hAnsi="Arial"/>
                <w:color w:val="000000"/>
                <w:sz w:val="24"/>
              </w:rPr>
            </w:pPr>
          </w:p>
        </w:tc>
      </w:tr>
      <w:tr w:rsidR="00A65E95" w14:paraId="20AA64C9"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F2AF40E"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5</w:t>
            </w:r>
          </w:p>
        </w:tc>
        <w:tc>
          <w:tcPr>
            <w:tcW w:w="1411" w:type="dxa"/>
            <w:tcBorders>
              <w:top w:val="single" w:sz="7" w:space="0" w:color="000000"/>
              <w:left w:val="single" w:sz="7" w:space="0" w:color="000000"/>
              <w:bottom w:val="single" w:sz="7" w:space="0" w:color="000000"/>
              <w:right w:val="single" w:sz="7" w:space="0" w:color="000000"/>
            </w:tcBorders>
          </w:tcPr>
          <w:p w14:paraId="0DE1B4E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6E5A00A"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2397A38"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0212A757" w14:textId="77777777" w:rsidR="00A65E95" w:rsidRDefault="00A65E95">
            <w:pPr>
              <w:textAlignment w:val="baseline"/>
              <w:rPr>
                <w:rFonts w:ascii="Arial" w:eastAsia="Arial" w:hAnsi="Arial"/>
                <w:color w:val="000000"/>
                <w:sz w:val="24"/>
              </w:rPr>
            </w:pPr>
          </w:p>
        </w:tc>
      </w:tr>
      <w:tr w:rsidR="00A65E95" w14:paraId="6B4281D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43E944F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6</w:t>
            </w:r>
          </w:p>
        </w:tc>
        <w:tc>
          <w:tcPr>
            <w:tcW w:w="1411" w:type="dxa"/>
            <w:tcBorders>
              <w:top w:val="single" w:sz="7" w:space="0" w:color="000000"/>
              <w:left w:val="single" w:sz="7" w:space="0" w:color="000000"/>
              <w:bottom w:val="single" w:sz="7" w:space="0" w:color="000000"/>
              <w:right w:val="single" w:sz="7" w:space="0" w:color="000000"/>
            </w:tcBorders>
          </w:tcPr>
          <w:p w14:paraId="6708AA2D"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55B62"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B3FB309"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55C46AD0" w14:textId="77777777" w:rsidR="00A65E95" w:rsidRDefault="00A65E95">
            <w:pPr>
              <w:textAlignment w:val="baseline"/>
              <w:rPr>
                <w:rFonts w:ascii="Arial" w:eastAsia="Arial" w:hAnsi="Arial"/>
                <w:color w:val="000000"/>
                <w:sz w:val="24"/>
              </w:rPr>
            </w:pPr>
          </w:p>
        </w:tc>
      </w:tr>
      <w:tr w:rsidR="00A65E95" w14:paraId="0F25B615"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17C95A8"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7</w:t>
            </w:r>
          </w:p>
        </w:tc>
        <w:tc>
          <w:tcPr>
            <w:tcW w:w="1411" w:type="dxa"/>
            <w:tcBorders>
              <w:top w:val="single" w:sz="7" w:space="0" w:color="000000"/>
              <w:left w:val="single" w:sz="7" w:space="0" w:color="000000"/>
              <w:bottom w:val="single" w:sz="7" w:space="0" w:color="000000"/>
              <w:right w:val="single" w:sz="7" w:space="0" w:color="000000"/>
            </w:tcBorders>
          </w:tcPr>
          <w:p w14:paraId="53864BD6"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21829A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403E95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51C062D" w14:textId="77777777" w:rsidR="00A65E95" w:rsidRDefault="00A65E95">
            <w:pPr>
              <w:textAlignment w:val="baseline"/>
              <w:rPr>
                <w:rFonts w:ascii="Arial" w:eastAsia="Arial" w:hAnsi="Arial"/>
                <w:color w:val="000000"/>
                <w:sz w:val="24"/>
              </w:rPr>
            </w:pPr>
          </w:p>
        </w:tc>
      </w:tr>
      <w:tr w:rsidR="00A65E95" w14:paraId="300D01CD"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34C6ECEA" w14:textId="77777777" w:rsidR="00A65E95" w:rsidRDefault="00BF272D">
            <w:pPr>
              <w:spacing w:after="119" w:line="251" w:lineRule="exact"/>
              <w:ind w:left="130"/>
              <w:textAlignment w:val="baseline"/>
              <w:rPr>
                <w:rFonts w:ascii="Arial" w:eastAsia="Arial" w:hAnsi="Arial"/>
                <w:color w:val="000000"/>
              </w:rPr>
            </w:pPr>
            <w:r>
              <w:rPr>
                <w:rFonts w:ascii="Arial" w:eastAsia="Arial" w:hAnsi="Arial"/>
                <w:color w:val="000000"/>
              </w:rPr>
              <w:t>8</w:t>
            </w:r>
          </w:p>
        </w:tc>
        <w:tc>
          <w:tcPr>
            <w:tcW w:w="1411" w:type="dxa"/>
            <w:tcBorders>
              <w:top w:val="single" w:sz="7" w:space="0" w:color="000000"/>
              <w:left w:val="single" w:sz="7" w:space="0" w:color="000000"/>
              <w:bottom w:val="single" w:sz="7" w:space="0" w:color="000000"/>
              <w:right w:val="single" w:sz="7" w:space="0" w:color="000000"/>
            </w:tcBorders>
          </w:tcPr>
          <w:p w14:paraId="4E7BAA11"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79383EF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7DD38B8C"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379D7E8F" w14:textId="77777777" w:rsidR="00A65E95" w:rsidRDefault="00A65E95">
            <w:pPr>
              <w:textAlignment w:val="baseline"/>
              <w:rPr>
                <w:rFonts w:ascii="Arial" w:eastAsia="Arial" w:hAnsi="Arial"/>
                <w:color w:val="000000"/>
                <w:sz w:val="24"/>
              </w:rPr>
            </w:pPr>
          </w:p>
        </w:tc>
      </w:tr>
      <w:tr w:rsidR="00A65E95" w14:paraId="340630C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7E0AE4BE"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9</w:t>
            </w:r>
          </w:p>
        </w:tc>
        <w:tc>
          <w:tcPr>
            <w:tcW w:w="1411" w:type="dxa"/>
            <w:tcBorders>
              <w:top w:val="single" w:sz="7" w:space="0" w:color="000000"/>
              <w:left w:val="single" w:sz="7" w:space="0" w:color="000000"/>
              <w:bottom w:val="single" w:sz="7" w:space="0" w:color="000000"/>
              <w:right w:val="single" w:sz="7" w:space="0" w:color="000000"/>
            </w:tcBorders>
          </w:tcPr>
          <w:p w14:paraId="02F653F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3F00302E"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05451B73"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73AC0E0" w14:textId="77777777" w:rsidR="00A65E95" w:rsidRDefault="00A65E95">
            <w:pPr>
              <w:textAlignment w:val="baseline"/>
              <w:rPr>
                <w:rFonts w:ascii="Arial" w:eastAsia="Arial" w:hAnsi="Arial"/>
                <w:color w:val="000000"/>
                <w:sz w:val="24"/>
              </w:rPr>
            </w:pPr>
          </w:p>
        </w:tc>
      </w:tr>
      <w:tr w:rsidR="00A65E95" w14:paraId="10AF3625" w14:textId="77777777">
        <w:trPr>
          <w:trHeight w:hRule="exact" w:val="389"/>
        </w:trPr>
        <w:tc>
          <w:tcPr>
            <w:tcW w:w="730" w:type="dxa"/>
            <w:tcBorders>
              <w:top w:val="single" w:sz="7" w:space="0" w:color="000000"/>
              <w:left w:val="single" w:sz="7" w:space="0" w:color="000000"/>
              <w:bottom w:val="single" w:sz="7" w:space="0" w:color="000000"/>
              <w:right w:val="single" w:sz="7" w:space="0" w:color="000000"/>
            </w:tcBorders>
          </w:tcPr>
          <w:p w14:paraId="6C896514" w14:textId="77777777" w:rsidR="00A65E95" w:rsidRDefault="00BF272D">
            <w:pPr>
              <w:spacing w:after="128" w:line="251" w:lineRule="exact"/>
              <w:ind w:left="130"/>
              <w:textAlignment w:val="baseline"/>
              <w:rPr>
                <w:rFonts w:ascii="Arial" w:eastAsia="Arial" w:hAnsi="Arial"/>
                <w:color w:val="000000"/>
              </w:rPr>
            </w:pPr>
            <w:r>
              <w:rPr>
                <w:rFonts w:ascii="Arial" w:eastAsia="Arial" w:hAnsi="Arial"/>
                <w:color w:val="000000"/>
              </w:rPr>
              <w:t>10</w:t>
            </w:r>
          </w:p>
        </w:tc>
        <w:tc>
          <w:tcPr>
            <w:tcW w:w="1411" w:type="dxa"/>
            <w:tcBorders>
              <w:top w:val="single" w:sz="7" w:space="0" w:color="000000"/>
              <w:left w:val="single" w:sz="7" w:space="0" w:color="000000"/>
              <w:bottom w:val="single" w:sz="7" w:space="0" w:color="000000"/>
              <w:right w:val="single" w:sz="7" w:space="0" w:color="000000"/>
            </w:tcBorders>
          </w:tcPr>
          <w:p w14:paraId="6DF7B1F7"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2733AC1"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9A1D8D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108FBC3" w14:textId="77777777" w:rsidR="00A65E95" w:rsidRDefault="00A65E95">
            <w:pPr>
              <w:textAlignment w:val="baseline"/>
              <w:rPr>
                <w:rFonts w:ascii="Arial" w:eastAsia="Arial" w:hAnsi="Arial"/>
                <w:color w:val="000000"/>
                <w:sz w:val="24"/>
              </w:rPr>
            </w:pPr>
          </w:p>
        </w:tc>
      </w:tr>
      <w:tr w:rsidR="00A65E95" w14:paraId="6F383A73"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2CBCD5CD" w14:textId="77777777" w:rsidR="00A65E95" w:rsidRDefault="00BF272D">
            <w:pPr>
              <w:spacing w:after="133" w:line="246" w:lineRule="exact"/>
              <w:ind w:left="130"/>
              <w:textAlignment w:val="baseline"/>
              <w:rPr>
                <w:rFonts w:ascii="Arial" w:eastAsia="Arial" w:hAnsi="Arial"/>
                <w:color w:val="000000"/>
              </w:rPr>
            </w:pPr>
            <w:r>
              <w:rPr>
                <w:rFonts w:ascii="Arial" w:eastAsia="Arial" w:hAnsi="Arial"/>
                <w:color w:val="000000"/>
              </w:rPr>
              <w:t>11</w:t>
            </w:r>
          </w:p>
        </w:tc>
        <w:tc>
          <w:tcPr>
            <w:tcW w:w="1411" w:type="dxa"/>
            <w:tcBorders>
              <w:top w:val="single" w:sz="7" w:space="0" w:color="000000"/>
              <w:left w:val="single" w:sz="7" w:space="0" w:color="000000"/>
              <w:bottom w:val="single" w:sz="7" w:space="0" w:color="000000"/>
              <w:right w:val="single" w:sz="7" w:space="0" w:color="000000"/>
            </w:tcBorders>
          </w:tcPr>
          <w:p w14:paraId="6362E15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636B34C5"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22D460EE"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48974B80" w14:textId="77777777" w:rsidR="00A65E95" w:rsidRDefault="00A65E95">
            <w:pPr>
              <w:textAlignment w:val="baseline"/>
              <w:rPr>
                <w:rFonts w:ascii="Arial" w:eastAsia="Arial" w:hAnsi="Arial"/>
                <w:color w:val="000000"/>
                <w:sz w:val="24"/>
              </w:rPr>
            </w:pPr>
          </w:p>
        </w:tc>
      </w:tr>
      <w:tr w:rsidR="00A65E95" w14:paraId="01CC43EB" w14:textId="77777777">
        <w:trPr>
          <w:trHeight w:hRule="exact" w:val="384"/>
        </w:trPr>
        <w:tc>
          <w:tcPr>
            <w:tcW w:w="730" w:type="dxa"/>
            <w:tcBorders>
              <w:top w:val="single" w:sz="7" w:space="0" w:color="000000"/>
              <w:left w:val="single" w:sz="7" w:space="0" w:color="000000"/>
              <w:bottom w:val="single" w:sz="7" w:space="0" w:color="000000"/>
              <w:right w:val="single" w:sz="7" w:space="0" w:color="000000"/>
            </w:tcBorders>
          </w:tcPr>
          <w:p w14:paraId="5B273C85" w14:textId="77777777" w:rsidR="00A65E95" w:rsidRDefault="00BF272D">
            <w:pPr>
              <w:spacing w:after="118" w:line="251" w:lineRule="exact"/>
              <w:ind w:left="130"/>
              <w:textAlignment w:val="baseline"/>
              <w:rPr>
                <w:rFonts w:ascii="Arial" w:eastAsia="Arial" w:hAnsi="Arial"/>
                <w:color w:val="000000"/>
              </w:rPr>
            </w:pPr>
            <w:r>
              <w:rPr>
                <w:rFonts w:ascii="Arial" w:eastAsia="Arial" w:hAnsi="Arial"/>
                <w:color w:val="000000"/>
              </w:rPr>
              <w:t>12</w:t>
            </w:r>
          </w:p>
        </w:tc>
        <w:tc>
          <w:tcPr>
            <w:tcW w:w="1411" w:type="dxa"/>
            <w:tcBorders>
              <w:top w:val="single" w:sz="7" w:space="0" w:color="000000"/>
              <w:left w:val="single" w:sz="7" w:space="0" w:color="000000"/>
              <w:bottom w:val="single" w:sz="7" w:space="0" w:color="000000"/>
              <w:right w:val="single" w:sz="7" w:space="0" w:color="000000"/>
            </w:tcBorders>
          </w:tcPr>
          <w:p w14:paraId="0B49A624"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2377752B"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38D6AE0A"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1EDF910C" w14:textId="77777777" w:rsidR="00A65E95" w:rsidRDefault="00A65E95">
            <w:pPr>
              <w:textAlignment w:val="baseline"/>
              <w:rPr>
                <w:rFonts w:ascii="Arial" w:eastAsia="Arial" w:hAnsi="Arial"/>
                <w:color w:val="000000"/>
                <w:sz w:val="24"/>
              </w:rPr>
            </w:pPr>
          </w:p>
        </w:tc>
      </w:tr>
      <w:tr w:rsidR="00A65E95" w14:paraId="19DAA6F8" w14:textId="77777777">
        <w:trPr>
          <w:trHeight w:hRule="exact" w:val="375"/>
        </w:trPr>
        <w:tc>
          <w:tcPr>
            <w:tcW w:w="730" w:type="dxa"/>
            <w:tcBorders>
              <w:top w:val="single" w:sz="7" w:space="0" w:color="000000"/>
              <w:left w:val="single" w:sz="7" w:space="0" w:color="000000"/>
              <w:bottom w:val="single" w:sz="7" w:space="0" w:color="000000"/>
              <w:right w:val="single" w:sz="7" w:space="0" w:color="000000"/>
            </w:tcBorders>
          </w:tcPr>
          <w:p w14:paraId="14563796" w14:textId="77777777" w:rsidR="00A65E95" w:rsidRDefault="00BF272D">
            <w:pPr>
              <w:spacing w:after="123" w:line="251" w:lineRule="exact"/>
              <w:ind w:left="130"/>
              <w:textAlignment w:val="baseline"/>
              <w:rPr>
                <w:rFonts w:ascii="Arial" w:eastAsia="Arial" w:hAnsi="Arial"/>
                <w:color w:val="000000"/>
              </w:rPr>
            </w:pPr>
            <w:r>
              <w:rPr>
                <w:rFonts w:ascii="Arial" w:eastAsia="Arial" w:hAnsi="Arial"/>
                <w:color w:val="000000"/>
              </w:rPr>
              <w:t>13</w:t>
            </w:r>
          </w:p>
        </w:tc>
        <w:tc>
          <w:tcPr>
            <w:tcW w:w="1411" w:type="dxa"/>
            <w:tcBorders>
              <w:top w:val="single" w:sz="7" w:space="0" w:color="000000"/>
              <w:left w:val="single" w:sz="7" w:space="0" w:color="000000"/>
              <w:bottom w:val="single" w:sz="7" w:space="0" w:color="000000"/>
              <w:right w:val="single" w:sz="7" w:space="0" w:color="000000"/>
            </w:tcBorders>
          </w:tcPr>
          <w:p w14:paraId="4A9F2539" w14:textId="77777777" w:rsidR="00A65E95" w:rsidRDefault="00A65E95">
            <w:pPr>
              <w:textAlignment w:val="baseline"/>
              <w:rPr>
                <w:rFonts w:ascii="Arial" w:eastAsia="Arial" w:hAnsi="Arial"/>
                <w:color w:val="000000"/>
                <w:sz w:val="24"/>
              </w:rPr>
            </w:pPr>
          </w:p>
        </w:tc>
        <w:tc>
          <w:tcPr>
            <w:tcW w:w="2837" w:type="dxa"/>
            <w:tcBorders>
              <w:top w:val="single" w:sz="7" w:space="0" w:color="000000"/>
              <w:left w:val="single" w:sz="7" w:space="0" w:color="000000"/>
              <w:bottom w:val="single" w:sz="7" w:space="0" w:color="000000"/>
              <w:right w:val="single" w:sz="7" w:space="0" w:color="000000"/>
            </w:tcBorders>
          </w:tcPr>
          <w:p w14:paraId="5663E13C" w14:textId="77777777" w:rsidR="00A65E95" w:rsidRDefault="00A65E95">
            <w:pPr>
              <w:textAlignment w:val="baseline"/>
              <w:rPr>
                <w:rFonts w:ascii="Arial" w:eastAsia="Arial" w:hAnsi="Arial"/>
                <w:color w:val="000000"/>
                <w:sz w:val="24"/>
              </w:rPr>
            </w:pPr>
          </w:p>
        </w:tc>
        <w:tc>
          <w:tcPr>
            <w:tcW w:w="2131" w:type="dxa"/>
            <w:tcBorders>
              <w:top w:val="single" w:sz="7" w:space="0" w:color="000000"/>
              <w:left w:val="single" w:sz="7" w:space="0" w:color="000000"/>
              <w:bottom w:val="single" w:sz="7" w:space="0" w:color="000000"/>
              <w:right w:val="single" w:sz="7" w:space="0" w:color="000000"/>
            </w:tcBorders>
          </w:tcPr>
          <w:p w14:paraId="50C4995B" w14:textId="77777777" w:rsidR="00A65E95" w:rsidRDefault="00A65E95">
            <w:pPr>
              <w:textAlignment w:val="baseline"/>
              <w:rPr>
                <w:rFonts w:ascii="Arial" w:eastAsia="Arial" w:hAnsi="Arial"/>
                <w:color w:val="000000"/>
                <w:sz w:val="24"/>
              </w:rPr>
            </w:pPr>
          </w:p>
        </w:tc>
        <w:tc>
          <w:tcPr>
            <w:tcW w:w="2347" w:type="dxa"/>
            <w:tcBorders>
              <w:top w:val="single" w:sz="7" w:space="0" w:color="000000"/>
              <w:left w:val="single" w:sz="7" w:space="0" w:color="000000"/>
              <w:bottom w:val="single" w:sz="7" w:space="0" w:color="000000"/>
              <w:right w:val="single" w:sz="7" w:space="0" w:color="000000"/>
            </w:tcBorders>
          </w:tcPr>
          <w:p w14:paraId="213C1ABE" w14:textId="77777777" w:rsidR="00A65E95" w:rsidRDefault="00A65E95">
            <w:pPr>
              <w:textAlignment w:val="baseline"/>
              <w:rPr>
                <w:rFonts w:ascii="Arial" w:eastAsia="Arial" w:hAnsi="Arial"/>
                <w:color w:val="000000"/>
                <w:sz w:val="24"/>
              </w:rPr>
            </w:pPr>
          </w:p>
        </w:tc>
      </w:tr>
    </w:tbl>
    <w:p w14:paraId="7444378E" w14:textId="77777777" w:rsidR="00A65E95" w:rsidRDefault="00A65E95">
      <w:pPr>
        <w:sectPr w:rsidR="00A65E95">
          <w:pgSz w:w="11904" w:h="16834"/>
          <w:pgMar w:top="680" w:right="1311" w:bottom="678" w:left="1099" w:header="720" w:footer="720" w:gutter="0"/>
          <w:cols w:space="720"/>
        </w:sectPr>
      </w:pPr>
    </w:p>
    <w:p w14:paraId="78143D04" w14:textId="69BEE76E" w:rsidR="00A65E95" w:rsidRDefault="00BF272D">
      <w:pPr>
        <w:spacing w:line="304" w:lineRule="exact"/>
        <w:jc w:val="both"/>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2848" behindDoc="1" locked="0" layoutInCell="1" allowOverlap="1" wp14:anchorId="2E50AE1E" wp14:editId="1F49B559">
                <wp:simplePos x="0" y="0"/>
                <wp:positionH relativeFrom="page">
                  <wp:posOffset>3285490</wp:posOffset>
                </wp:positionH>
                <wp:positionV relativeFrom="page">
                  <wp:posOffset>10007600</wp:posOffset>
                </wp:positionV>
                <wp:extent cx="786765" cy="156845"/>
                <wp:effectExtent l="0" t="0" r="0" b="0"/>
                <wp:wrapSquare wrapText="bothSides"/>
                <wp:docPr id="9"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E50AE1E" id="Text Box 10" o:spid="_x0000_s1044" type="#_x0000_t202" style="position:absolute;left:0;text-align:left;margin-left:258.7pt;margin-top:788pt;width:61.95pt;height:12.35pt;z-index:-25165363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" filled="f" stroked="f">
                <v:textbox inset="0,0,0,0">
                  <w:txbxContent>
                    <w:p w14:paraId="12D1716D"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19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3B75BB2A" w14:textId="77777777" w:rsidR="00A65E95" w:rsidRDefault="00A65E95">
      <w:pPr>
        <w:sectPr w:rsidR="00A65E95">
          <w:pgSz w:w="11904" w:h="16834"/>
          <w:pgMar w:top="680" w:right="5334" w:bottom="678" w:left="1430" w:header="720" w:footer="720" w:gutter="0"/>
          <w:cols w:space="720"/>
        </w:sectPr>
      </w:pPr>
    </w:p>
    <w:p w14:paraId="2E9A05B6" w14:textId="1C0106FF"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3872" behindDoc="1" locked="0" layoutInCell="1" allowOverlap="1" wp14:anchorId="68346F6A" wp14:editId="3DFFDE54">
                <wp:simplePos x="0" y="0"/>
                <wp:positionH relativeFrom="page">
                  <wp:posOffset>3285490</wp:posOffset>
                </wp:positionH>
                <wp:positionV relativeFrom="page">
                  <wp:posOffset>10007600</wp:posOffset>
                </wp:positionV>
                <wp:extent cx="786765" cy="155575"/>
                <wp:effectExtent l="0" t="0" r="0" b="0"/>
                <wp:wrapSquare wrapText="bothSides"/>
                <wp:docPr id="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346F6A" id="Text Box 9" o:spid="_x0000_s1045" type="#_x0000_t202" style="position:absolute;left:0;text-align:left;margin-left:258.7pt;margin-top:788pt;width:61.95pt;height:12.25pt;z-index:-25165260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KoBcJrrAQAAvQMAAA4AAAAAAAAAAAAAAAAALgIAAGRycy9lMm9E&#10;b2MueG1sUEsBAi0AFAAGAAgAAAAhABP0G0XhAAAADQEAAA8AAAAAAAAAAAAAAAAARQQAAGRycy9k&#10;b3ducmV2LnhtbFBLBQYAAAAABAAEAPMAAABTBQAAAAA=&#10;" filled="f" stroked="f">
                <v:textbox inset="0,0,0,0">
                  <w:txbxContent>
                    <w:p w14:paraId="7BA2539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20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65D9ED95" w14:textId="77777777" w:rsidR="00A65E95" w:rsidRDefault="00BF272D">
      <w:pPr>
        <w:tabs>
          <w:tab w:val="left" w:pos="1008"/>
        </w:tabs>
        <w:spacing w:before="242" w:line="274" w:lineRule="exact"/>
        <w:ind w:left="216"/>
        <w:textAlignment w:val="baseline"/>
        <w:rPr>
          <w:rFonts w:ascii="Arial" w:eastAsia="Arial" w:hAnsi="Arial"/>
          <w:b/>
          <w:color w:val="000000"/>
          <w:sz w:val="24"/>
        </w:rPr>
      </w:pPr>
      <w:r>
        <w:rPr>
          <w:rFonts w:ascii="Arial" w:eastAsia="Arial" w:hAnsi="Arial"/>
          <w:b/>
          <w:color w:val="000000"/>
          <w:sz w:val="24"/>
        </w:rPr>
        <w:t>A6:</w:t>
      </w:r>
      <w:r>
        <w:rPr>
          <w:rFonts w:ascii="Arial" w:eastAsia="Arial" w:hAnsi="Arial"/>
          <w:b/>
          <w:color w:val="000000"/>
          <w:sz w:val="24"/>
        </w:rPr>
        <w:tab/>
        <w:t>EXAMPLE OF FINAL OPERATIONAL NOTIFICATION</w:t>
      </w:r>
    </w:p>
    <w:p w14:paraId="747C5E7E" w14:textId="77777777" w:rsidR="00A65E95" w:rsidRDefault="00BF272D">
      <w:pPr>
        <w:tabs>
          <w:tab w:val="left" w:pos="864"/>
          <w:tab w:val="left" w:pos="2736"/>
        </w:tabs>
        <w:spacing w:before="795" w:line="231" w:lineRule="exact"/>
        <w:ind w:left="216"/>
        <w:textAlignment w:val="baseline"/>
        <w:rPr>
          <w:rFonts w:ascii="Arial" w:eastAsia="Arial" w:hAnsi="Arial"/>
          <w:color w:val="000000"/>
          <w:sz w:val="13"/>
        </w:rPr>
      </w:pPr>
      <w:r>
        <w:rPr>
          <w:rFonts w:ascii="Arial" w:eastAsia="Arial" w:hAnsi="Arial"/>
          <w:color w:val="000000"/>
          <w:sz w:val="13"/>
        </w:rPr>
        <w:t>Date:</w:t>
      </w:r>
      <w:r>
        <w:rPr>
          <w:rFonts w:ascii="Arial" w:eastAsia="Arial" w:hAnsi="Arial"/>
          <w:color w:val="000000"/>
          <w:sz w:val="13"/>
        </w:rPr>
        <w:tab/>
      </w:r>
      <w:r>
        <w:rPr>
          <w:rFonts w:ascii="Arial" w:eastAsia="Arial" w:hAnsi="Arial"/>
          <w:color w:val="000000"/>
          <w:sz w:val="18"/>
        </w:rPr>
        <w:t>[</w:t>
      </w:r>
      <w:r>
        <w:rPr>
          <w:rFonts w:ascii="Arial" w:eastAsia="Arial" w:hAnsi="Arial"/>
          <w:color w:val="000000"/>
          <w:sz w:val="18"/>
        </w:rPr>
        <w:tab/>
        <w:t>]</w:t>
      </w:r>
    </w:p>
    <w:p w14:paraId="62420128" w14:textId="77777777" w:rsidR="00A65E95" w:rsidRDefault="00BF272D">
      <w:pPr>
        <w:tabs>
          <w:tab w:val="left" w:pos="864"/>
          <w:tab w:val="left" w:pos="2736"/>
        </w:tabs>
        <w:spacing w:before="90" w:line="193" w:lineRule="exact"/>
        <w:ind w:left="216"/>
        <w:textAlignment w:val="baseline"/>
        <w:rPr>
          <w:rFonts w:ascii="Arial" w:eastAsia="Arial" w:hAnsi="Arial"/>
          <w:color w:val="000000"/>
          <w:spacing w:val="1"/>
          <w:sz w:val="13"/>
        </w:rPr>
      </w:pPr>
      <w:r>
        <w:rPr>
          <w:rFonts w:ascii="Arial" w:eastAsia="Arial" w:hAnsi="Arial"/>
          <w:color w:val="000000"/>
          <w:spacing w:val="1"/>
          <w:sz w:val="13"/>
        </w:rPr>
        <w:t>Our Ref:</w:t>
      </w:r>
      <w:r>
        <w:rPr>
          <w:rFonts w:ascii="Arial" w:eastAsia="Arial" w:hAnsi="Arial"/>
          <w:color w:val="000000"/>
          <w:spacing w:val="1"/>
          <w:sz w:val="13"/>
        </w:rPr>
        <w:tab/>
      </w:r>
      <w:r>
        <w:rPr>
          <w:rFonts w:ascii="Arial" w:eastAsia="Arial" w:hAnsi="Arial"/>
          <w:color w:val="000000"/>
          <w:spacing w:val="1"/>
          <w:sz w:val="16"/>
        </w:rPr>
        <w:t>[</w:t>
      </w:r>
      <w:r>
        <w:rPr>
          <w:rFonts w:ascii="Arial" w:eastAsia="Arial" w:hAnsi="Arial"/>
          <w:color w:val="000000"/>
          <w:spacing w:val="1"/>
          <w:sz w:val="16"/>
        </w:rPr>
        <w:tab/>
        <w:t>]</w:t>
      </w:r>
    </w:p>
    <w:p w14:paraId="19333F43" w14:textId="77777777" w:rsidR="00A65E95" w:rsidRDefault="00BF272D">
      <w:pPr>
        <w:tabs>
          <w:tab w:val="left" w:pos="6552"/>
        </w:tabs>
        <w:spacing w:before="122" w:line="255" w:lineRule="exact"/>
        <w:ind w:left="216"/>
        <w:textAlignment w:val="baseline"/>
        <w:rPr>
          <w:rFonts w:ascii="Arial" w:eastAsia="Arial" w:hAnsi="Arial"/>
          <w:color w:val="000000"/>
          <w:sz w:val="13"/>
        </w:rPr>
      </w:pPr>
      <w:r>
        <w:rPr>
          <w:rFonts w:ascii="Arial" w:eastAsia="Arial" w:hAnsi="Arial"/>
          <w:color w:val="000000"/>
          <w:sz w:val="13"/>
        </w:rPr>
        <w:t>Your Ref:</w:t>
      </w:r>
      <w:r>
        <w:rPr>
          <w:rFonts w:ascii="Arial" w:eastAsia="Arial" w:hAnsi="Arial"/>
          <w:color w:val="000000"/>
          <w:sz w:val="13"/>
        </w:rPr>
        <w:tab/>
      </w:r>
      <w:r>
        <w:rPr>
          <w:rFonts w:ascii="Arial" w:eastAsia="Arial" w:hAnsi="Arial"/>
          <w:color w:val="000000"/>
          <w:sz w:val="21"/>
        </w:rPr>
        <w:t>National Grid Electricity</w:t>
      </w:r>
    </w:p>
    <w:p w14:paraId="5E0EBE1C" w14:textId="77777777" w:rsidR="00A65E95" w:rsidRDefault="00BF272D">
      <w:pPr>
        <w:spacing w:line="235" w:lineRule="exact"/>
        <w:ind w:left="6552"/>
        <w:textAlignment w:val="baseline"/>
        <w:rPr>
          <w:rFonts w:ascii="Arial" w:eastAsia="Arial" w:hAnsi="Arial"/>
          <w:color w:val="000000"/>
          <w:spacing w:val="-3"/>
          <w:sz w:val="21"/>
        </w:rPr>
      </w:pPr>
      <w:r>
        <w:rPr>
          <w:rFonts w:ascii="Arial" w:eastAsia="Arial" w:hAnsi="Arial"/>
          <w:color w:val="000000"/>
          <w:spacing w:val="-3"/>
          <w:sz w:val="21"/>
        </w:rPr>
        <w:t>System Operator Ltd</w:t>
      </w:r>
    </w:p>
    <w:p w14:paraId="76A03107" w14:textId="77777777" w:rsidR="00A65E95" w:rsidRDefault="00BF272D">
      <w:pPr>
        <w:spacing w:before="95" w:line="200" w:lineRule="exact"/>
        <w:ind w:left="6552"/>
        <w:textAlignment w:val="baseline"/>
        <w:rPr>
          <w:rFonts w:ascii="Arial" w:eastAsia="Arial" w:hAnsi="Arial"/>
          <w:color w:val="000000"/>
          <w:spacing w:val="-4"/>
          <w:sz w:val="21"/>
        </w:rPr>
      </w:pPr>
      <w:r>
        <w:rPr>
          <w:rFonts w:ascii="Arial" w:eastAsia="Arial" w:hAnsi="Arial"/>
          <w:color w:val="000000"/>
          <w:spacing w:val="-4"/>
          <w:sz w:val="21"/>
        </w:rPr>
        <w:t>National Grid House</w:t>
      </w:r>
    </w:p>
    <w:p w14:paraId="7A85D938" w14:textId="77777777" w:rsidR="00A65E95" w:rsidRDefault="00BF272D">
      <w:pPr>
        <w:tabs>
          <w:tab w:val="left" w:pos="3024"/>
        </w:tabs>
        <w:spacing w:line="186" w:lineRule="exact"/>
        <w:ind w:left="216"/>
        <w:textAlignment w:val="baseline"/>
        <w:rPr>
          <w:rFonts w:ascii="Arial" w:eastAsia="Arial" w:hAnsi="Arial"/>
          <w:color w:val="000000"/>
        </w:rPr>
      </w:pPr>
      <w:r>
        <w:rPr>
          <w:rFonts w:ascii="Arial" w:eastAsia="Arial" w:hAnsi="Arial"/>
          <w:color w:val="000000"/>
        </w:rPr>
        <w:t>For the Attention of [</w:t>
      </w:r>
      <w:r>
        <w:rPr>
          <w:rFonts w:ascii="Arial" w:eastAsia="Arial" w:hAnsi="Arial"/>
          <w:color w:val="000000"/>
        </w:rPr>
        <w:tab/>
        <w:t>]</w:t>
      </w:r>
    </w:p>
    <w:tbl>
      <w:tblPr>
        <w:tblW w:w="0" w:type="auto"/>
        <w:tblLayout w:type="fixed"/>
        <w:tblCellMar>
          <w:left w:w="0" w:type="dxa"/>
          <w:right w:w="0" w:type="dxa"/>
        </w:tblCellMar>
        <w:tblLook w:val="0000" w:firstRow="0" w:lastRow="0" w:firstColumn="0" w:lastColumn="0" w:noHBand="0" w:noVBand="0"/>
      </w:tblPr>
      <w:tblGrid>
        <w:gridCol w:w="4362"/>
        <w:gridCol w:w="5132"/>
      </w:tblGrid>
      <w:tr w:rsidR="00A65E95" w14:paraId="7759E4D6" w14:textId="77777777">
        <w:trPr>
          <w:trHeight w:hRule="exact" w:val="3360"/>
        </w:trPr>
        <w:tc>
          <w:tcPr>
            <w:tcW w:w="4362" w:type="dxa"/>
            <w:tcBorders>
              <w:top w:val="none" w:sz="0" w:space="0" w:color="000000"/>
              <w:left w:val="none" w:sz="0" w:space="0" w:color="000000"/>
              <w:bottom w:val="none" w:sz="0" w:space="0" w:color="000000"/>
              <w:right w:val="none" w:sz="0" w:space="0" w:color="000000"/>
            </w:tcBorders>
          </w:tcPr>
          <w:p w14:paraId="7BEB26F6" w14:textId="77777777" w:rsidR="00A65E95" w:rsidRDefault="00BF272D">
            <w:pPr>
              <w:spacing w:before="897" w:line="255" w:lineRule="exact"/>
              <w:ind w:left="216"/>
              <w:textAlignment w:val="baseline"/>
              <w:rPr>
                <w:rFonts w:ascii="Arial" w:eastAsia="Arial" w:hAnsi="Arial"/>
                <w:color w:val="000000"/>
              </w:rPr>
            </w:pPr>
            <w:r>
              <w:rPr>
                <w:rFonts w:ascii="Arial" w:eastAsia="Arial" w:hAnsi="Arial"/>
                <w:color w:val="000000"/>
              </w:rPr>
              <w:t>Company Secretary</w:t>
            </w:r>
          </w:p>
          <w:p w14:paraId="0742A1AF" w14:textId="77777777" w:rsidR="00A65E95" w:rsidRDefault="00BF272D">
            <w:pPr>
              <w:tabs>
                <w:tab w:val="left" w:pos="2016"/>
              </w:tabs>
              <w:spacing w:before="129"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224162DC" w14:textId="77777777" w:rsidR="00A65E95" w:rsidRDefault="00BF272D">
            <w:pPr>
              <w:tabs>
                <w:tab w:val="left" w:pos="1800"/>
              </w:tabs>
              <w:spacing w:before="115"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417A52CF" w14:textId="77777777" w:rsidR="00A65E95" w:rsidRDefault="00BF272D">
            <w:pPr>
              <w:tabs>
                <w:tab w:val="left" w:pos="2016"/>
              </w:tabs>
              <w:spacing w:before="110"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0CC7B495" w14:textId="77777777" w:rsidR="00A65E95" w:rsidRDefault="00BF272D">
            <w:pPr>
              <w:tabs>
                <w:tab w:val="left" w:pos="1512"/>
              </w:tabs>
              <w:spacing w:before="133"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p w14:paraId="64676263" w14:textId="77777777" w:rsidR="00A65E95" w:rsidRDefault="00BF272D">
            <w:pPr>
              <w:tabs>
                <w:tab w:val="left" w:pos="1080"/>
              </w:tabs>
              <w:spacing w:before="110" w:after="331" w:line="255" w:lineRule="exact"/>
              <w:ind w:left="216"/>
              <w:textAlignment w:val="baseline"/>
              <w:rPr>
                <w:rFonts w:ascii="Arial" w:eastAsia="Arial" w:hAnsi="Arial"/>
                <w:color w:val="000000"/>
              </w:rPr>
            </w:pPr>
            <w:r>
              <w:rPr>
                <w:rFonts w:ascii="Arial" w:eastAsia="Arial" w:hAnsi="Arial"/>
                <w:color w:val="000000"/>
              </w:rPr>
              <w:t>[</w:t>
            </w:r>
            <w:r>
              <w:rPr>
                <w:rFonts w:ascii="Arial" w:eastAsia="Arial" w:hAnsi="Arial"/>
                <w:color w:val="000000"/>
              </w:rPr>
              <w:tab/>
              <w:t>]</w:t>
            </w:r>
          </w:p>
        </w:tc>
        <w:tc>
          <w:tcPr>
            <w:tcW w:w="5132" w:type="dxa"/>
            <w:tcBorders>
              <w:top w:val="none" w:sz="0" w:space="0" w:color="000000"/>
              <w:left w:val="none" w:sz="0" w:space="0" w:color="000000"/>
              <w:bottom w:val="none" w:sz="0" w:space="0" w:color="000000"/>
              <w:right w:val="none" w:sz="0" w:space="0" w:color="000000"/>
            </w:tcBorders>
          </w:tcPr>
          <w:p w14:paraId="6D365AE3" w14:textId="77777777" w:rsidR="00A65E95" w:rsidRDefault="00BF272D">
            <w:pPr>
              <w:spacing w:line="315" w:lineRule="exact"/>
              <w:ind w:left="2232" w:right="576"/>
              <w:textAlignment w:val="baseline"/>
              <w:rPr>
                <w:rFonts w:ascii="Arial" w:eastAsia="Arial" w:hAnsi="Arial"/>
                <w:color w:val="000000"/>
                <w:spacing w:val="23"/>
                <w:sz w:val="21"/>
              </w:rPr>
            </w:pPr>
            <w:r>
              <w:rPr>
                <w:rFonts w:ascii="Arial" w:eastAsia="Arial" w:hAnsi="Arial"/>
                <w:color w:val="000000"/>
                <w:spacing w:val="23"/>
                <w:sz w:val="21"/>
              </w:rPr>
              <w:t>Warwick Technology Park Gallows Hill Warwick CV34 6DA</w:t>
            </w:r>
          </w:p>
          <w:p w14:paraId="59499805" w14:textId="77777777" w:rsidR="00A65E95" w:rsidRDefault="00BF272D">
            <w:pPr>
              <w:spacing w:before="709" w:line="346" w:lineRule="exact"/>
              <w:ind w:left="2232" w:right="756"/>
              <w:textAlignment w:val="baseline"/>
              <w:rPr>
                <w:rFonts w:ascii="Arial" w:eastAsia="Arial" w:hAnsi="Arial"/>
                <w:color w:val="000000"/>
                <w:spacing w:val="-5"/>
                <w:sz w:val="21"/>
              </w:rPr>
            </w:pPr>
            <w:r>
              <w:rPr>
                <w:rFonts w:ascii="Arial" w:eastAsia="Arial" w:hAnsi="Arial"/>
                <w:color w:val="000000"/>
                <w:spacing w:val="-5"/>
                <w:sz w:val="21"/>
              </w:rPr>
              <w:t>Tel No: 01926-65#### Fax No: 01926-65#### Mobile: ########### ####@</w:t>
            </w:r>
            <w:hyperlink r:id="rId11">
              <w:r>
                <w:rPr>
                  <w:rFonts w:ascii="Arial" w:eastAsia="Arial" w:hAnsi="Arial"/>
                  <w:color w:val="0000FF"/>
                  <w:spacing w:val="-5"/>
                  <w:sz w:val="21"/>
                  <w:u w:val="single"/>
                </w:rPr>
                <w:t>nationalgrid.com</w:t>
              </w:r>
            </w:hyperlink>
          </w:p>
        </w:tc>
      </w:tr>
    </w:tbl>
    <w:p w14:paraId="4EACCA98" w14:textId="77777777" w:rsidR="00A65E95" w:rsidRDefault="00A65E95">
      <w:pPr>
        <w:spacing w:after="765" w:line="20" w:lineRule="exact"/>
      </w:pPr>
    </w:p>
    <w:p w14:paraId="55E515F0" w14:textId="77777777" w:rsidR="00A65E95" w:rsidRDefault="00BF272D">
      <w:pPr>
        <w:spacing w:before="2" w:line="255" w:lineRule="exact"/>
        <w:ind w:left="216"/>
        <w:textAlignment w:val="baseline"/>
        <w:rPr>
          <w:rFonts w:ascii="Arial" w:eastAsia="Arial" w:hAnsi="Arial"/>
          <w:color w:val="000000"/>
          <w:spacing w:val="-1"/>
        </w:rPr>
      </w:pPr>
      <w:r>
        <w:rPr>
          <w:rFonts w:ascii="Arial" w:eastAsia="Arial" w:hAnsi="Arial"/>
          <w:color w:val="000000"/>
          <w:spacing w:val="-1"/>
        </w:rPr>
        <w:t>Dear Sirs</w:t>
      </w:r>
    </w:p>
    <w:p w14:paraId="50878788" w14:textId="77777777" w:rsidR="00A65E95" w:rsidRDefault="00BF272D">
      <w:pPr>
        <w:spacing w:before="381" w:line="336" w:lineRule="exact"/>
        <w:jc w:val="center"/>
        <w:textAlignment w:val="baseline"/>
        <w:rPr>
          <w:rFonts w:ascii="Arial" w:eastAsia="Arial" w:hAnsi="Arial"/>
          <w:b/>
          <w:color w:val="000000"/>
          <w:sz w:val="21"/>
        </w:rPr>
      </w:pPr>
      <w:r>
        <w:rPr>
          <w:rFonts w:ascii="Arial" w:eastAsia="Arial" w:hAnsi="Arial"/>
          <w:b/>
          <w:color w:val="000000"/>
          <w:sz w:val="21"/>
        </w:rPr>
        <w:t xml:space="preserve">[PROJECT NAME] POWER STATION – FINAL OPERATIONAL NOTIFICATION </w:t>
      </w:r>
      <w:r>
        <w:rPr>
          <w:rFonts w:ascii="Arial" w:eastAsia="Arial" w:hAnsi="Arial"/>
          <w:b/>
          <w:color w:val="000000"/>
          <w:sz w:val="21"/>
        </w:rPr>
        <w:br/>
        <w:t>EFFECTIVE FROM [TODAY’S DATE]</w:t>
      </w:r>
    </w:p>
    <w:p w14:paraId="7A674318" w14:textId="77777777" w:rsidR="00A65E95" w:rsidRDefault="00BF272D">
      <w:pPr>
        <w:spacing w:before="495" w:line="227" w:lineRule="exact"/>
        <w:ind w:left="216" w:right="144"/>
        <w:jc w:val="both"/>
        <w:textAlignment w:val="baseline"/>
        <w:rPr>
          <w:rFonts w:ascii="Arial" w:eastAsia="Arial" w:hAnsi="Arial"/>
          <w:color w:val="000000"/>
          <w:sz w:val="21"/>
        </w:rPr>
      </w:pPr>
      <w:r>
        <w:rPr>
          <w:rFonts w:ascii="Arial" w:eastAsia="Arial" w:hAnsi="Arial"/>
          <w:color w:val="000000"/>
          <w:sz w:val="21"/>
        </w:rPr>
        <w:t>Electricity System Operator Ltd (“The Company”) and [Company Name] (the “User”) are parties to a [Bilateral Connection Agreement]</w:t>
      </w:r>
      <w:proofErr w:type="gramStart"/>
      <w:r>
        <w:rPr>
          <w:rFonts w:ascii="Arial" w:eastAsia="Arial" w:hAnsi="Arial"/>
          <w:color w:val="000000"/>
          <w:sz w:val="21"/>
        </w:rPr>
        <w:t>/[</w:t>
      </w:r>
      <w:proofErr w:type="gramEnd"/>
      <w:r>
        <w:rPr>
          <w:rFonts w:ascii="Arial" w:eastAsia="Arial" w:hAnsi="Arial"/>
          <w:color w:val="000000"/>
          <w:sz w:val="21"/>
        </w:rPr>
        <w:t xml:space="preserve">Bilateral Embedded Generation Agreement]/[Bilateral Embedded </w:t>
      </w:r>
      <w:proofErr w:type="spellStart"/>
      <w:r>
        <w:rPr>
          <w:rFonts w:ascii="Arial" w:eastAsia="Arial" w:hAnsi="Arial"/>
          <w:color w:val="000000"/>
          <w:sz w:val="21"/>
        </w:rPr>
        <w:t>Licence</w:t>
      </w:r>
      <w:proofErr w:type="spellEnd"/>
      <w:r>
        <w:rPr>
          <w:rFonts w:ascii="Arial" w:eastAsia="Arial" w:hAnsi="Arial"/>
          <w:color w:val="000000"/>
          <w:sz w:val="21"/>
        </w:rPr>
        <w:t xml:space="preserve"> </w:t>
      </w:r>
      <w:proofErr w:type="spellStart"/>
      <w:r>
        <w:rPr>
          <w:rFonts w:ascii="Arial" w:eastAsia="Arial" w:hAnsi="Arial"/>
          <w:color w:val="000000"/>
          <w:sz w:val="21"/>
        </w:rPr>
        <w:t>exemptable</w:t>
      </w:r>
      <w:proofErr w:type="spellEnd"/>
      <w:r>
        <w:rPr>
          <w:rFonts w:ascii="Arial" w:eastAsia="Arial" w:hAnsi="Arial"/>
          <w:color w:val="000000"/>
          <w:sz w:val="21"/>
        </w:rPr>
        <w:t xml:space="preserve"> Large power station Agreement]] and Construction Agreement with reference [Agreement Reference] dated [Agreement Date], as amended from time to time, providing for [connection to and use]/[use] of the National Electricity Transmission System at [Connection Site] substation.</w:t>
      </w:r>
    </w:p>
    <w:p w14:paraId="6685F5FD" w14:textId="77777777" w:rsidR="00A65E95" w:rsidRDefault="00BF272D">
      <w:pPr>
        <w:spacing w:before="544" w:line="280"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On [Actual ION/LON issued date] The Company issued an [Interim/Limited] Operational Notification [(“ION”)/(“LON”)] in respect of [Project Name] Power Station which was to remain in effect until [ check date] (the “Term”). [The [ION/LON] was subsequently extended on [[date] [and [insert subsequent dates]]] to remain in effect until [date] (the “Extended Term”).] The Unresolved Issues associated with the [ION/LON] were set out in the schedule attached to the [ION/LON] [extension]. The [ION/LON] [extension] was issued subject to the condition that significant progress be made towards the resolution of the Unresolved Issues and on completion of the [Term/Extended Term], The Company would decide whether to issue [a further ION/LON]</w:t>
      </w:r>
      <w:proofErr w:type="gramStart"/>
      <w:r>
        <w:rPr>
          <w:rFonts w:ascii="Arial" w:eastAsia="Arial" w:hAnsi="Arial"/>
          <w:color w:val="000000"/>
          <w:spacing w:val="-4"/>
          <w:sz w:val="21"/>
        </w:rPr>
        <w:t>/[</w:t>
      </w:r>
      <w:proofErr w:type="gramEnd"/>
      <w:r>
        <w:rPr>
          <w:rFonts w:ascii="Arial" w:eastAsia="Arial" w:hAnsi="Arial"/>
          <w:color w:val="000000"/>
          <w:spacing w:val="-4"/>
          <w:sz w:val="21"/>
        </w:rPr>
        <w:t>an ION/a LON] [extension] for a fixed period or a Final Operational Notification (“FON”).</w:t>
      </w:r>
    </w:p>
    <w:p w14:paraId="3C3AD7EE" w14:textId="77777777" w:rsidR="00A65E95" w:rsidRDefault="00BF272D">
      <w:pPr>
        <w:spacing w:before="546" w:line="207" w:lineRule="exact"/>
        <w:ind w:left="216" w:right="216"/>
        <w:jc w:val="both"/>
        <w:textAlignment w:val="baseline"/>
        <w:rPr>
          <w:rFonts w:ascii="Arial" w:eastAsia="Arial" w:hAnsi="Arial"/>
          <w:color w:val="000000"/>
          <w:sz w:val="21"/>
        </w:rPr>
      </w:pPr>
      <w:r>
        <w:rPr>
          <w:rFonts w:ascii="Arial" w:eastAsia="Arial" w:hAnsi="Arial"/>
          <w:color w:val="000000"/>
          <w:sz w:val="21"/>
        </w:rPr>
        <w:t>The Company is pleased to confirm that these issues have now progressed to the point where this FON for [Project Name] Power Station can be issued with effect from [today’s date].</w:t>
      </w:r>
    </w:p>
    <w:p w14:paraId="387AAA51" w14:textId="77777777" w:rsidR="00A65E95" w:rsidRDefault="00A65E95">
      <w:pPr>
        <w:sectPr w:rsidR="00A65E95">
          <w:pgSz w:w="11904" w:h="16834"/>
          <w:pgMar w:top="680" w:right="1207" w:bottom="678" w:left="1203" w:header="720" w:footer="720" w:gutter="0"/>
          <w:cols w:space="720"/>
        </w:sectPr>
      </w:pPr>
    </w:p>
    <w:p w14:paraId="54E4ABA2" w14:textId="4C214DA5" w:rsidR="00A65E95" w:rsidRDefault="00BF272D">
      <w:pPr>
        <w:spacing w:line="304" w:lineRule="exact"/>
        <w:ind w:left="216" w:right="4176"/>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4896" behindDoc="1" locked="0" layoutInCell="1" allowOverlap="1" wp14:anchorId="3EA33064" wp14:editId="3DCF1339">
                <wp:simplePos x="0" y="0"/>
                <wp:positionH relativeFrom="page">
                  <wp:posOffset>3285490</wp:posOffset>
                </wp:positionH>
                <wp:positionV relativeFrom="page">
                  <wp:posOffset>10007600</wp:posOffset>
                </wp:positionV>
                <wp:extent cx="786765" cy="155575"/>
                <wp:effectExtent l="0" t="0" r="0" b="0"/>
                <wp:wrapSquare wrapText="bothSides"/>
                <wp:docPr id="7"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55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A33064" id="Text Box 8" o:spid="_x0000_s1046" type="#_x0000_t202" style="position:absolute;left:0;text-align:left;margin-left:258.7pt;margin-top:788pt;width:61.95pt;height:12.25pt;z-index:-25165158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" filled="f" stroked="f">
                <v:textbox inset="0,0,0,0">
                  <w:txbxContent>
                    <w:p w14:paraId="433D42E5"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21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63994742" w14:textId="77777777" w:rsidR="00A65E95" w:rsidRDefault="00BF272D">
      <w:pPr>
        <w:spacing w:before="515" w:line="206" w:lineRule="exact"/>
        <w:ind w:left="216" w:right="216"/>
        <w:textAlignment w:val="baseline"/>
        <w:rPr>
          <w:rFonts w:ascii="Arial" w:eastAsia="Arial" w:hAnsi="Arial"/>
          <w:color w:val="000000"/>
          <w:sz w:val="21"/>
        </w:rPr>
      </w:pPr>
      <w:r>
        <w:rPr>
          <w:rFonts w:ascii="Arial" w:eastAsia="Arial" w:hAnsi="Arial"/>
          <w:color w:val="000000"/>
          <w:sz w:val="21"/>
        </w:rPr>
        <w:t>Terms defined in the CUSC, the Bilateral Agreement [, the Construction Agreement] and the Grid Code have the same meaning in this letter.</w:t>
      </w:r>
    </w:p>
    <w:p w14:paraId="0A4F8DEA" w14:textId="77777777" w:rsidR="00A65E95" w:rsidRDefault="00BF272D">
      <w:pPr>
        <w:spacing w:before="514" w:line="206" w:lineRule="exact"/>
        <w:ind w:left="216" w:right="216"/>
        <w:textAlignment w:val="baseline"/>
        <w:rPr>
          <w:rFonts w:ascii="Arial" w:eastAsia="Arial" w:hAnsi="Arial"/>
          <w:color w:val="000000"/>
          <w:sz w:val="21"/>
        </w:rPr>
      </w:pPr>
      <w:r>
        <w:rPr>
          <w:rFonts w:ascii="Arial" w:eastAsia="Arial" w:hAnsi="Arial"/>
          <w:color w:val="000000"/>
          <w:sz w:val="21"/>
        </w:rPr>
        <w:t>I should like to take this opportunity to wish every success to your Power Station in its future operation.</w:t>
      </w:r>
    </w:p>
    <w:p w14:paraId="290402CE" w14:textId="77777777" w:rsidR="00A65E95" w:rsidRDefault="00BF272D">
      <w:pPr>
        <w:spacing w:before="518" w:line="207" w:lineRule="exact"/>
        <w:ind w:left="216" w:right="216"/>
        <w:textAlignment w:val="baseline"/>
        <w:rPr>
          <w:rFonts w:ascii="Arial" w:eastAsia="Arial" w:hAnsi="Arial"/>
          <w:color w:val="000000"/>
          <w:sz w:val="21"/>
        </w:rPr>
      </w:pPr>
      <w:r>
        <w:rPr>
          <w:rFonts w:ascii="Arial" w:eastAsia="Arial" w:hAnsi="Arial"/>
          <w:color w:val="000000"/>
          <w:sz w:val="21"/>
        </w:rPr>
        <w:t>Should you require any further information regarding this matter please contact [Compliance Account Manager Name], on 01926 65 [</w:t>
      </w:r>
      <w:proofErr w:type="spellStart"/>
      <w:r>
        <w:rPr>
          <w:rFonts w:ascii="Arial" w:eastAsia="Arial" w:hAnsi="Arial"/>
          <w:color w:val="000000"/>
          <w:sz w:val="21"/>
        </w:rPr>
        <w:t>ext</w:t>
      </w:r>
      <w:proofErr w:type="spellEnd"/>
      <w:r>
        <w:rPr>
          <w:rFonts w:ascii="Arial" w:eastAsia="Arial" w:hAnsi="Arial"/>
          <w:color w:val="000000"/>
          <w:sz w:val="21"/>
        </w:rPr>
        <w:t xml:space="preserve"> number].</w:t>
      </w:r>
    </w:p>
    <w:p w14:paraId="19EC668A" w14:textId="77777777" w:rsidR="00A65E95" w:rsidRDefault="00A65E95">
      <w:pPr>
        <w:sectPr w:rsidR="00A65E95">
          <w:pgSz w:w="11904" w:h="16834"/>
          <w:pgMar w:top="680" w:right="1186" w:bottom="678" w:left="1224" w:header="720" w:footer="720" w:gutter="0"/>
          <w:cols w:space="720"/>
        </w:sectPr>
      </w:pPr>
    </w:p>
    <w:p w14:paraId="1D267D79" w14:textId="172BE4ED" w:rsidR="00A65E95" w:rsidRDefault="00BF272D">
      <w:pPr>
        <w:spacing w:line="302" w:lineRule="exact"/>
        <w:ind w:left="216" w:right="410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5920" behindDoc="1" locked="0" layoutInCell="1" allowOverlap="1" wp14:anchorId="158441F9" wp14:editId="5BF312FA">
                <wp:simplePos x="0" y="0"/>
                <wp:positionH relativeFrom="page">
                  <wp:posOffset>3285490</wp:posOffset>
                </wp:positionH>
                <wp:positionV relativeFrom="page">
                  <wp:posOffset>10007600</wp:posOffset>
                </wp:positionV>
                <wp:extent cx="786765" cy="156210"/>
                <wp:effectExtent l="0" t="0" r="0" b="0"/>
                <wp:wrapSquare wrapText="bothSides"/>
                <wp:docPr id="6"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441F9" id="Text Box 7" o:spid="_x0000_s1047" type="#_x0000_t202" style="position:absolute;left:0;text-align:left;margin-left:258.7pt;margin-top:788pt;width:61.95pt;height:12.3pt;z-index:-2516505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8M/JkesBAAC9AwAADgAAAAAAAAAAAAAAAAAuAgAAZHJzL2Uyb0Rv&#10;Yy54bWxQSwECLQAUAAYACAAAACEAunJN5uAAAAANAQAADwAAAAAAAAAAAAAAAABFBAAAZHJzL2Rv&#10;d25yZXYueG1sUEsFBgAAAAAEAAQA8wAAAFIFAAAAAA==&#10;" filled="f" stroked="f">
                <v:textbox inset="0,0,0,0">
                  <w:txbxContent>
                    <w:p w14:paraId="3E121954"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22 of 27</w:t>
                      </w:r>
                    </w:p>
                  </w:txbxContent>
                </v:textbox>
                <w10:wrap type="square" anchorx="page" anchory="page"/>
              </v:shape>
            </w:pict>
          </mc:Fallback>
        </mc:AlternateContent>
      </w:r>
      <w:r>
        <w:rPr>
          <w:rFonts w:ascii="Arial" w:eastAsia="Arial" w:hAnsi="Arial"/>
          <w:color w:val="000000"/>
          <w:sz w:val="21"/>
        </w:rPr>
        <w:t>STCP19-3 Operational Notification &amp; Compliance Testing Issue 008 – 01 August 2019</w:t>
      </w:r>
    </w:p>
    <w:p w14:paraId="68A84D6B" w14:textId="77777777" w:rsidR="00A65E95" w:rsidRDefault="00BF272D">
      <w:pPr>
        <w:tabs>
          <w:tab w:val="left" w:pos="864"/>
        </w:tabs>
        <w:spacing w:before="242" w:line="281" w:lineRule="exact"/>
        <w:ind w:left="216"/>
        <w:textAlignment w:val="baseline"/>
        <w:rPr>
          <w:rFonts w:ascii="Arial" w:eastAsia="Arial" w:hAnsi="Arial"/>
          <w:b/>
          <w:color w:val="000000"/>
          <w:sz w:val="24"/>
        </w:rPr>
      </w:pPr>
      <w:r>
        <w:rPr>
          <w:rFonts w:ascii="Arial" w:eastAsia="Arial" w:hAnsi="Arial"/>
          <w:b/>
          <w:color w:val="000000"/>
          <w:sz w:val="24"/>
        </w:rPr>
        <w:t>A7:</w:t>
      </w:r>
      <w:r>
        <w:rPr>
          <w:rFonts w:ascii="Arial" w:eastAsia="Arial" w:hAnsi="Arial"/>
          <w:b/>
          <w:color w:val="000000"/>
          <w:sz w:val="24"/>
        </w:rPr>
        <w:tab/>
        <w:t>USER DATA FILE STRUCTURE (UDFS)</w:t>
      </w:r>
    </w:p>
    <w:p w14:paraId="1BAEE022" w14:textId="77777777" w:rsidR="00A65E95" w:rsidRDefault="00BF272D">
      <w:pPr>
        <w:spacing w:before="484" w:line="226" w:lineRule="exact"/>
        <w:ind w:left="216" w:right="216"/>
        <w:textAlignment w:val="baseline"/>
        <w:rPr>
          <w:rFonts w:ascii="Arial" w:eastAsia="Arial" w:hAnsi="Arial"/>
          <w:color w:val="000000"/>
          <w:sz w:val="21"/>
        </w:rPr>
      </w:pPr>
      <w:r>
        <w:rPr>
          <w:rFonts w:ascii="Arial" w:eastAsia="Arial" w:hAnsi="Arial"/>
          <w:color w:val="000000"/>
          <w:sz w:val="21"/>
        </w:rPr>
        <w:t xml:space="preserve">The UDFS is intended as an outline structure to provide a common and consistent primary level of </w:t>
      </w:r>
      <w:proofErr w:type="spellStart"/>
      <w:r>
        <w:rPr>
          <w:rFonts w:ascii="Arial" w:eastAsia="Arial" w:hAnsi="Arial"/>
          <w:color w:val="000000"/>
          <w:sz w:val="21"/>
        </w:rPr>
        <w:t>organisation</w:t>
      </w:r>
      <w:proofErr w:type="spellEnd"/>
      <w:r>
        <w:rPr>
          <w:rFonts w:ascii="Arial" w:eastAsia="Arial" w:hAnsi="Arial"/>
          <w:color w:val="000000"/>
          <w:sz w:val="21"/>
        </w:rPr>
        <w:t xml:space="preserve"> for data and reports. Further sub structures are added where necessary to accommodate issues relating to </w:t>
      </w:r>
      <w:proofErr w:type="gramStart"/>
      <w:r>
        <w:rPr>
          <w:rFonts w:ascii="Arial" w:eastAsia="Arial" w:hAnsi="Arial"/>
          <w:color w:val="000000"/>
          <w:sz w:val="21"/>
        </w:rPr>
        <w:t>particular connection</w:t>
      </w:r>
      <w:proofErr w:type="gramEnd"/>
      <w:r>
        <w:rPr>
          <w:rFonts w:ascii="Arial" w:eastAsia="Arial" w:hAnsi="Arial"/>
          <w:color w:val="000000"/>
          <w:sz w:val="21"/>
        </w:rPr>
        <w:t xml:space="preserve"> sites.</w:t>
      </w:r>
    </w:p>
    <w:p w14:paraId="1ED93F29" w14:textId="77777777" w:rsidR="00A65E95" w:rsidRDefault="00BF272D">
      <w:pPr>
        <w:spacing w:before="126" w:line="225" w:lineRule="exact"/>
        <w:ind w:left="216" w:right="216"/>
        <w:jc w:val="both"/>
        <w:textAlignment w:val="baseline"/>
        <w:rPr>
          <w:rFonts w:ascii="Arial" w:eastAsia="Arial" w:hAnsi="Arial"/>
          <w:color w:val="000000"/>
          <w:sz w:val="21"/>
        </w:rPr>
      </w:pPr>
      <w:r>
        <w:rPr>
          <w:rFonts w:ascii="Arial" w:eastAsia="Arial" w:hAnsi="Arial"/>
          <w:color w:val="000000"/>
          <w:sz w:val="21"/>
        </w:rPr>
        <w:t>The UDFS should be limited to data relating to Developer owned equipment and data provided by the Developer relating to boundary and interface responsibilities. The populated data will vary depending upon connection agreements and ownership boundaries.</w:t>
      </w:r>
    </w:p>
    <w:p w14:paraId="0F58D453" w14:textId="77777777" w:rsidR="00A65E95" w:rsidRDefault="00BF272D">
      <w:pPr>
        <w:spacing w:before="459" w:line="242" w:lineRule="exact"/>
        <w:ind w:left="216"/>
        <w:textAlignment w:val="baseline"/>
        <w:rPr>
          <w:rFonts w:ascii="Arial" w:eastAsia="Arial" w:hAnsi="Arial"/>
          <w:color w:val="000000"/>
          <w:spacing w:val="-3"/>
          <w:sz w:val="21"/>
        </w:rPr>
      </w:pPr>
      <w:r>
        <w:rPr>
          <w:rFonts w:ascii="Arial" w:eastAsia="Arial" w:hAnsi="Arial"/>
          <w:color w:val="000000"/>
          <w:spacing w:val="-3"/>
          <w:sz w:val="21"/>
        </w:rPr>
        <w:t>The UDFS has five main sections</w:t>
      </w:r>
    </w:p>
    <w:p w14:paraId="5DD6321E"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A: Commercial &amp; Legal</w:t>
      </w:r>
    </w:p>
    <w:p w14:paraId="7D4D8B0D" w14:textId="77777777" w:rsidR="00A65E95" w:rsidRDefault="00BF272D">
      <w:pPr>
        <w:numPr>
          <w:ilvl w:val="0"/>
          <w:numId w:val="4"/>
        </w:numPr>
        <w:tabs>
          <w:tab w:val="clear" w:pos="360"/>
          <w:tab w:val="left" w:pos="936"/>
        </w:tabs>
        <w:spacing w:before="118"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1: Safety &amp; System Operation</w:t>
      </w:r>
    </w:p>
    <w:p w14:paraId="22DC6FFB" w14:textId="77777777" w:rsidR="00A65E95" w:rsidRDefault="00BF272D">
      <w:pPr>
        <w:numPr>
          <w:ilvl w:val="0"/>
          <w:numId w:val="4"/>
        </w:numPr>
        <w:tabs>
          <w:tab w:val="clear" w:pos="360"/>
          <w:tab w:val="left" w:pos="936"/>
        </w:tabs>
        <w:spacing w:before="122"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2: Connection Technical data</w:t>
      </w:r>
    </w:p>
    <w:p w14:paraId="7DC0A634" w14:textId="77777777" w:rsidR="00A65E95" w:rsidRDefault="00BF272D">
      <w:pPr>
        <w:numPr>
          <w:ilvl w:val="0"/>
          <w:numId w:val="4"/>
        </w:numPr>
        <w:tabs>
          <w:tab w:val="clear" w:pos="360"/>
          <w:tab w:val="left" w:pos="936"/>
        </w:tabs>
        <w:spacing w:before="103" w:line="233" w:lineRule="exact"/>
        <w:ind w:left="576"/>
        <w:textAlignment w:val="baseline"/>
        <w:rPr>
          <w:rFonts w:ascii="Arial" w:eastAsia="Arial" w:hAnsi="Arial"/>
          <w:color w:val="000000"/>
          <w:spacing w:val="-3"/>
          <w:sz w:val="21"/>
        </w:rPr>
      </w:pPr>
      <w:r>
        <w:rPr>
          <w:rFonts w:ascii="Arial" w:eastAsia="Arial" w:hAnsi="Arial"/>
          <w:color w:val="000000"/>
          <w:spacing w:val="-3"/>
          <w:sz w:val="21"/>
        </w:rPr>
        <w:t>Part 3: Generation Technical Data</w:t>
      </w:r>
    </w:p>
    <w:p w14:paraId="62B517AB" w14:textId="77777777" w:rsidR="00A65E95" w:rsidRDefault="00BF272D">
      <w:pPr>
        <w:numPr>
          <w:ilvl w:val="0"/>
          <w:numId w:val="4"/>
        </w:numPr>
        <w:tabs>
          <w:tab w:val="clear" w:pos="360"/>
          <w:tab w:val="left" w:pos="936"/>
        </w:tabs>
        <w:spacing w:before="117" w:line="233" w:lineRule="exact"/>
        <w:ind w:left="576"/>
        <w:textAlignment w:val="baseline"/>
        <w:rPr>
          <w:rFonts w:ascii="Arial" w:eastAsia="Arial" w:hAnsi="Arial"/>
          <w:color w:val="000000"/>
          <w:spacing w:val="-4"/>
          <w:sz w:val="21"/>
        </w:rPr>
      </w:pPr>
      <w:r>
        <w:rPr>
          <w:rFonts w:ascii="Arial" w:eastAsia="Arial" w:hAnsi="Arial"/>
          <w:color w:val="000000"/>
          <w:spacing w:val="-4"/>
          <w:sz w:val="21"/>
        </w:rPr>
        <w:t>Part 4: General DRC Schedules</w:t>
      </w:r>
    </w:p>
    <w:p w14:paraId="5859E1D9" w14:textId="77777777" w:rsidR="00A65E95" w:rsidRDefault="00BF272D">
      <w:pPr>
        <w:spacing w:before="496" w:line="225" w:lineRule="exact"/>
        <w:ind w:left="216" w:right="216"/>
        <w:jc w:val="both"/>
        <w:textAlignment w:val="baseline"/>
        <w:rPr>
          <w:rFonts w:ascii="Arial" w:eastAsia="Arial" w:hAnsi="Arial"/>
          <w:color w:val="000000"/>
          <w:sz w:val="21"/>
        </w:rPr>
      </w:pPr>
      <w:r>
        <w:rPr>
          <w:rFonts w:ascii="Arial" w:eastAsia="Arial" w:hAnsi="Arial"/>
          <w:color w:val="000000"/>
          <w:sz w:val="21"/>
        </w:rPr>
        <w:t xml:space="preserve">‘Commercial and Legal’ contains all the legal agreements and statements and all the connection process and registration documents essential to the Operational Notification and Compliance process but which are </w:t>
      </w:r>
      <w:r>
        <w:rPr>
          <w:rFonts w:ascii="Arial" w:eastAsia="Arial" w:hAnsi="Arial"/>
          <w:color w:val="000000"/>
          <w:sz w:val="21"/>
          <w:u w:val="single"/>
        </w:rPr>
        <w:t>not</w:t>
      </w:r>
      <w:r>
        <w:rPr>
          <w:rFonts w:ascii="Arial" w:eastAsia="Arial" w:hAnsi="Arial"/>
          <w:color w:val="000000"/>
          <w:sz w:val="21"/>
        </w:rPr>
        <w:t xml:space="preserve"> requirements of the Grid Code or BCA Technical Appendices.</w:t>
      </w:r>
    </w:p>
    <w:p w14:paraId="0B3A1CCC" w14:textId="77777777" w:rsidR="00A65E95" w:rsidRDefault="00BF272D">
      <w:pPr>
        <w:spacing w:before="154" w:line="211" w:lineRule="exact"/>
        <w:ind w:left="216" w:right="216"/>
        <w:jc w:val="both"/>
        <w:textAlignment w:val="baseline"/>
        <w:rPr>
          <w:rFonts w:ascii="Arial" w:eastAsia="Arial" w:hAnsi="Arial"/>
          <w:color w:val="000000"/>
          <w:sz w:val="21"/>
        </w:rPr>
      </w:pPr>
      <w:r>
        <w:rPr>
          <w:rFonts w:ascii="Arial" w:eastAsia="Arial" w:hAnsi="Arial"/>
          <w:color w:val="000000"/>
          <w:sz w:val="21"/>
        </w:rPr>
        <w:t>‘Safety and System Operation’ contains all documents that relate to safety across the ownership boundary and the operational interface of the Users equipment.</w:t>
      </w:r>
    </w:p>
    <w:p w14:paraId="4F6F8537" w14:textId="77777777" w:rsidR="00A65E95" w:rsidRDefault="00BF272D">
      <w:pPr>
        <w:spacing w:before="141" w:line="225" w:lineRule="exact"/>
        <w:ind w:left="216" w:right="216"/>
        <w:jc w:val="both"/>
        <w:textAlignment w:val="baseline"/>
        <w:rPr>
          <w:rFonts w:ascii="Arial" w:eastAsia="Arial" w:hAnsi="Arial"/>
          <w:color w:val="000000"/>
          <w:sz w:val="21"/>
        </w:rPr>
      </w:pPr>
      <w:r>
        <w:rPr>
          <w:rFonts w:ascii="Arial" w:eastAsia="Arial" w:hAnsi="Arial"/>
          <w:color w:val="000000"/>
          <w:sz w:val="21"/>
        </w:rPr>
        <w:t>‘Connection Technical Data’ contains Grid Code DRC schedule 5 and all other documents relating the capability, performance and protection of the connection site equipment and complete details of the connection site metering facilities and communications.</w:t>
      </w:r>
    </w:p>
    <w:p w14:paraId="04567749" w14:textId="77777777" w:rsidR="00A65E95" w:rsidRDefault="00BF272D">
      <w:pPr>
        <w:spacing w:before="146" w:line="224"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‘Generation Technical Data’ contains Grid Code DRC schedules 1, 2, 4 &amp; 14 and all other documents relating to the capability, </w:t>
      </w:r>
      <w:proofErr w:type="gramStart"/>
      <w:r>
        <w:rPr>
          <w:rFonts w:ascii="Arial" w:eastAsia="Arial" w:hAnsi="Arial"/>
          <w:color w:val="000000"/>
          <w:spacing w:val="-4"/>
          <w:sz w:val="21"/>
        </w:rPr>
        <w:t>performance</w:t>
      </w:r>
      <w:proofErr w:type="gramEnd"/>
      <w:r>
        <w:rPr>
          <w:rFonts w:ascii="Arial" w:eastAsia="Arial" w:hAnsi="Arial"/>
          <w:color w:val="000000"/>
          <w:spacing w:val="-4"/>
          <w:sz w:val="21"/>
        </w:rPr>
        <w:t xml:space="preserve"> and protection of the Users generation equipment (where applicable). It includes results of all studies &amp; tests needed to confirm generation performance compliance.</w:t>
      </w:r>
    </w:p>
    <w:p w14:paraId="042AD901" w14:textId="77777777" w:rsidR="00A65E95" w:rsidRDefault="00BF272D">
      <w:pPr>
        <w:spacing w:before="146" w:line="204" w:lineRule="exact"/>
        <w:ind w:left="216"/>
        <w:textAlignment w:val="baseline"/>
        <w:rPr>
          <w:rFonts w:ascii="Arial" w:eastAsia="Arial" w:hAnsi="Arial"/>
          <w:color w:val="000000"/>
          <w:spacing w:val="-4"/>
          <w:sz w:val="21"/>
        </w:rPr>
      </w:pPr>
      <w:r>
        <w:rPr>
          <w:rFonts w:ascii="Arial" w:eastAsia="Arial" w:hAnsi="Arial"/>
          <w:color w:val="000000"/>
          <w:spacing w:val="-4"/>
          <w:sz w:val="21"/>
        </w:rPr>
        <w:t>‘General DRC Schedules’ contains all the remaining DRC schedules other than 1, 2, 5, 4 &amp; 14.</w:t>
      </w:r>
    </w:p>
    <w:p w14:paraId="7AD3B8A7" w14:textId="77777777" w:rsidR="00A65E95" w:rsidRDefault="00BF272D">
      <w:pPr>
        <w:spacing w:before="133" w:line="223" w:lineRule="exact"/>
        <w:ind w:left="216" w:right="216"/>
        <w:jc w:val="both"/>
        <w:textAlignment w:val="baseline"/>
        <w:rPr>
          <w:rFonts w:ascii="Arial" w:eastAsia="Arial" w:hAnsi="Arial"/>
          <w:color w:val="000000"/>
          <w:spacing w:val="-4"/>
          <w:sz w:val="21"/>
        </w:rPr>
      </w:pPr>
      <w:r>
        <w:rPr>
          <w:rFonts w:ascii="Arial" w:eastAsia="Arial" w:hAnsi="Arial"/>
          <w:color w:val="000000"/>
          <w:spacing w:val="-4"/>
          <w:sz w:val="21"/>
        </w:rPr>
        <w:t xml:space="preserve">All DRC schedules must be </w:t>
      </w:r>
      <w:proofErr w:type="spellStart"/>
      <w:r>
        <w:rPr>
          <w:rFonts w:ascii="Arial" w:eastAsia="Arial" w:hAnsi="Arial"/>
          <w:color w:val="000000"/>
          <w:spacing w:val="-4"/>
          <w:sz w:val="21"/>
        </w:rPr>
        <w:t>self contained</w:t>
      </w:r>
      <w:proofErr w:type="spellEnd"/>
      <w:r>
        <w:rPr>
          <w:rFonts w:ascii="Arial" w:eastAsia="Arial" w:hAnsi="Arial"/>
          <w:color w:val="000000"/>
          <w:spacing w:val="-4"/>
          <w:sz w:val="21"/>
        </w:rPr>
        <w:t xml:space="preserve"> submissions and not reference other parts of the User Data Library. </w:t>
      </w:r>
      <w:proofErr w:type="gramStart"/>
      <w:r>
        <w:rPr>
          <w:rFonts w:ascii="Arial" w:eastAsia="Arial" w:hAnsi="Arial"/>
          <w:color w:val="000000"/>
          <w:spacing w:val="-4"/>
          <w:sz w:val="21"/>
        </w:rPr>
        <w:t>However</w:t>
      </w:r>
      <w:proofErr w:type="gramEnd"/>
      <w:r>
        <w:rPr>
          <w:rFonts w:ascii="Arial" w:eastAsia="Arial" w:hAnsi="Arial"/>
          <w:color w:val="000000"/>
          <w:spacing w:val="-4"/>
          <w:sz w:val="21"/>
        </w:rPr>
        <w:t xml:space="preserve"> if convenient other library submissions may reference the DRC schedules. NGESO will on request provide suitable pro </w:t>
      </w:r>
      <w:proofErr w:type="spellStart"/>
      <w:r>
        <w:rPr>
          <w:rFonts w:ascii="Arial" w:eastAsia="Arial" w:hAnsi="Arial"/>
          <w:color w:val="000000"/>
          <w:spacing w:val="-4"/>
          <w:sz w:val="21"/>
        </w:rPr>
        <w:t>forma’s</w:t>
      </w:r>
      <w:proofErr w:type="spellEnd"/>
      <w:r>
        <w:rPr>
          <w:rFonts w:ascii="Arial" w:eastAsia="Arial" w:hAnsi="Arial"/>
          <w:color w:val="000000"/>
          <w:spacing w:val="-4"/>
          <w:sz w:val="21"/>
        </w:rPr>
        <w:t xml:space="preserve"> for DRC data schedules submissions.</w:t>
      </w:r>
    </w:p>
    <w:p w14:paraId="275FCED6" w14:textId="77777777" w:rsidR="00A65E95" w:rsidRDefault="00A65E95">
      <w:pPr>
        <w:sectPr w:rsidR="00A65E95">
          <w:pgSz w:w="11904" w:h="16834"/>
          <w:pgMar w:top="680" w:right="1183" w:bottom="678" w:left="1227" w:header="720" w:footer="720" w:gutter="0"/>
          <w:cols w:space="720"/>
        </w:sectPr>
      </w:pPr>
    </w:p>
    <w:p w14:paraId="218EBE70" w14:textId="6CA23CC8" w:rsidR="00A65E95" w:rsidRDefault="00BF272D">
      <w:pPr>
        <w:spacing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6944" behindDoc="1" locked="0" layoutInCell="1" allowOverlap="1" wp14:anchorId="0DE3B88A" wp14:editId="1348D864">
                <wp:simplePos x="0" y="0"/>
                <wp:positionH relativeFrom="page">
                  <wp:posOffset>3285490</wp:posOffset>
                </wp:positionH>
                <wp:positionV relativeFrom="page">
                  <wp:posOffset>10007600</wp:posOffset>
                </wp:positionV>
                <wp:extent cx="786765" cy="158115"/>
                <wp:effectExtent l="0" t="0" r="0" b="0"/>
                <wp:wrapSquare wrapText="bothSides"/>
                <wp:docPr id="5"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81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E3B88A" id="Text Box 6" o:spid="_x0000_s1048" type="#_x0000_t202" style="position:absolute;left:0;text-align:left;margin-left:258.7pt;margin-top:788pt;width:61.95pt;height:12.45pt;z-index:-251649536;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" filled="f" stroked="f">
                <v:textbox inset="0,0,0,0">
                  <w:txbxContent>
                    <w:p w14:paraId="7A3B1EDF"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23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7C2C883B" w14:textId="77777777" w:rsidR="00A65E95" w:rsidRDefault="00BF272D">
      <w:pPr>
        <w:tabs>
          <w:tab w:val="left" w:pos="864"/>
        </w:tabs>
        <w:spacing w:before="238" w:after="455" w:line="278" w:lineRule="exact"/>
        <w:ind w:left="144"/>
        <w:textAlignment w:val="baseline"/>
        <w:rPr>
          <w:rFonts w:ascii="Arial" w:eastAsia="Arial" w:hAnsi="Arial"/>
          <w:b/>
          <w:color w:val="000000"/>
          <w:sz w:val="24"/>
        </w:rPr>
      </w:pPr>
      <w:r>
        <w:rPr>
          <w:rFonts w:ascii="Arial" w:eastAsia="Arial" w:hAnsi="Arial"/>
          <w:b/>
          <w:color w:val="000000"/>
          <w:sz w:val="24"/>
        </w:rPr>
        <w:t>A8:</w:t>
      </w:r>
      <w:r>
        <w:rPr>
          <w:rFonts w:ascii="Arial" w:eastAsia="Arial" w:hAnsi="Arial"/>
          <w:b/>
          <w:color w:val="000000"/>
          <w:sz w:val="24"/>
        </w:rPr>
        <w:tab/>
        <w:t>EXAMPLE UDFS STRUCTURE</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105AC984" w14:textId="77777777">
        <w:trPr>
          <w:trHeight w:hRule="exact" w:val="826"/>
        </w:trPr>
        <w:tc>
          <w:tcPr>
            <w:tcW w:w="6226" w:type="dxa"/>
            <w:vMerge w:val="restart"/>
            <w:tcBorders>
              <w:top w:val="single" w:sz="7" w:space="0" w:color="000000"/>
              <w:left w:val="single" w:sz="7" w:space="0" w:color="000000"/>
              <w:bottom w:val="single" w:sz="0" w:space="0" w:color="000000"/>
              <w:right w:val="single" w:sz="7" w:space="0" w:color="000000"/>
            </w:tcBorders>
            <w:vAlign w:val="center"/>
          </w:tcPr>
          <w:p w14:paraId="53732C74" w14:textId="77777777" w:rsidR="00A65E95" w:rsidRDefault="00BF272D">
            <w:pPr>
              <w:spacing w:before="601" w:after="531" w:line="278" w:lineRule="exact"/>
              <w:ind w:left="288"/>
              <w:textAlignment w:val="baseline"/>
              <w:rPr>
                <w:rFonts w:ascii="Arial" w:eastAsia="Arial" w:hAnsi="Arial"/>
                <w:b/>
                <w:color w:val="000000"/>
                <w:sz w:val="24"/>
              </w:rPr>
            </w:pPr>
            <w:r>
              <w:rPr>
                <w:rFonts w:ascii="Arial" w:eastAsia="Arial" w:hAnsi="Arial"/>
                <w:b/>
                <w:color w:val="000000"/>
                <w:sz w:val="24"/>
              </w:rPr>
              <w:t>User Data Library - Outline Structure</w:t>
            </w:r>
          </w:p>
        </w:tc>
        <w:tc>
          <w:tcPr>
            <w:tcW w:w="1104" w:type="dxa"/>
            <w:vMerge w:val="restart"/>
            <w:tcBorders>
              <w:top w:val="single" w:sz="7" w:space="0" w:color="000000"/>
              <w:left w:val="single" w:sz="7" w:space="0" w:color="000000"/>
              <w:bottom w:val="single" w:sz="0" w:space="0" w:color="000000"/>
              <w:right w:val="single" w:sz="7" w:space="0" w:color="000000"/>
            </w:tcBorders>
          </w:tcPr>
          <w:p w14:paraId="047D4313" w14:textId="77777777" w:rsidR="00A65E95" w:rsidRDefault="00BF272D">
            <w:pPr>
              <w:spacing w:before="443" w:after="555" w:line="206" w:lineRule="exact"/>
              <w:jc w:val="center"/>
              <w:textAlignment w:val="baseline"/>
              <w:rPr>
                <w:rFonts w:ascii="Arial" w:eastAsia="Arial" w:hAnsi="Arial"/>
                <w:color w:val="000000"/>
                <w:sz w:val="21"/>
              </w:rPr>
            </w:pPr>
            <w:r>
              <w:rPr>
                <w:rFonts w:ascii="Arial" w:eastAsia="Arial" w:hAnsi="Arial"/>
                <w:color w:val="000000"/>
                <w:sz w:val="21"/>
              </w:rPr>
              <w:t xml:space="preserve">Lead </w:t>
            </w:r>
            <w:r>
              <w:rPr>
                <w:rFonts w:ascii="Arial" w:eastAsia="Arial" w:hAnsi="Arial"/>
                <w:color w:val="000000"/>
                <w:sz w:val="21"/>
              </w:rPr>
              <w:br/>
              <w:t>Role</w:t>
            </w:r>
          </w:p>
        </w:tc>
        <w:tc>
          <w:tcPr>
            <w:tcW w:w="1099" w:type="dxa"/>
            <w:gridSpan w:val="2"/>
            <w:tcBorders>
              <w:top w:val="single" w:sz="7" w:space="0" w:color="000000"/>
              <w:left w:val="single" w:sz="7" w:space="0" w:color="000000"/>
              <w:bottom w:val="single" w:sz="7" w:space="0" w:color="000000"/>
              <w:right w:val="single" w:sz="7" w:space="0" w:color="000000"/>
            </w:tcBorders>
          </w:tcPr>
          <w:p w14:paraId="5482D6B7" w14:textId="77777777" w:rsidR="00A65E95" w:rsidRDefault="00BF272D">
            <w:pPr>
              <w:spacing w:line="231" w:lineRule="exact"/>
              <w:jc w:val="center"/>
              <w:textAlignment w:val="baseline"/>
              <w:rPr>
                <w:rFonts w:ascii="Arial" w:eastAsia="Arial" w:hAnsi="Arial"/>
                <w:color w:val="000000"/>
                <w:sz w:val="21"/>
              </w:rPr>
            </w:pPr>
            <w:r>
              <w:rPr>
                <w:rFonts w:ascii="Arial" w:eastAsia="Arial" w:hAnsi="Arial"/>
                <w:color w:val="000000"/>
                <w:sz w:val="21"/>
              </w:rPr>
              <w:t>Indicative</w:t>
            </w:r>
          </w:p>
          <w:p w14:paraId="3A7407C4" w14:textId="77777777" w:rsidR="00A65E95" w:rsidRDefault="00BF272D">
            <w:pPr>
              <w:spacing w:before="28" w:after="137" w:line="212" w:lineRule="exact"/>
              <w:jc w:val="center"/>
              <w:textAlignment w:val="baseline"/>
              <w:rPr>
                <w:rFonts w:ascii="Arial" w:eastAsia="Arial" w:hAnsi="Arial"/>
                <w:color w:val="000000"/>
                <w:sz w:val="21"/>
              </w:rPr>
            </w:pPr>
            <w:r>
              <w:rPr>
                <w:rFonts w:ascii="Arial" w:eastAsia="Arial" w:hAnsi="Arial"/>
                <w:color w:val="000000"/>
                <w:sz w:val="21"/>
              </w:rPr>
              <w:t xml:space="preserve">Data </w:t>
            </w:r>
            <w:r>
              <w:rPr>
                <w:rFonts w:ascii="Arial" w:eastAsia="Arial" w:hAnsi="Arial"/>
                <w:color w:val="000000"/>
                <w:sz w:val="21"/>
              </w:rPr>
              <w:br/>
              <w:t>Sharing</w:t>
            </w:r>
          </w:p>
        </w:tc>
      </w:tr>
      <w:tr w:rsidR="00A65E95" w14:paraId="58FE9B5B" w14:textId="77777777">
        <w:trPr>
          <w:trHeight w:hRule="exact" w:val="595"/>
        </w:trPr>
        <w:tc>
          <w:tcPr>
            <w:tcW w:w="6226" w:type="dxa"/>
            <w:vMerge/>
            <w:tcBorders>
              <w:top w:val="single" w:sz="0" w:space="0" w:color="000000"/>
              <w:left w:val="single" w:sz="7" w:space="0" w:color="000000"/>
              <w:bottom w:val="single" w:sz="7" w:space="0" w:color="000000"/>
              <w:right w:val="single" w:sz="7" w:space="0" w:color="000000"/>
            </w:tcBorders>
            <w:vAlign w:val="center"/>
          </w:tcPr>
          <w:p w14:paraId="05F1823B" w14:textId="77777777" w:rsidR="00A65E95" w:rsidRDefault="00A65E95"/>
        </w:tc>
        <w:tc>
          <w:tcPr>
            <w:tcW w:w="1104" w:type="dxa"/>
            <w:vMerge/>
            <w:tcBorders>
              <w:top w:val="single" w:sz="0" w:space="0" w:color="000000"/>
              <w:left w:val="single" w:sz="7" w:space="0" w:color="000000"/>
              <w:bottom w:val="single" w:sz="7" w:space="0" w:color="000000"/>
              <w:right w:val="single" w:sz="7" w:space="0" w:color="000000"/>
            </w:tcBorders>
          </w:tcPr>
          <w:p w14:paraId="1D1DCA88" w14:textId="77777777" w:rsidR="00A65E95" w:rsidRDefault="00A65E95"/>
        </w:tc>
        <w:tc>
          <w:tcPr>
            <w:tcW w:w="547" w:type="dxa"/>
            <w:tcBorders>
              <w:top w:val="single" w:sz="7" w:space="0" w:color="000000"/>
              <w:left w:val="single" w:sz="7" w:space="0" w:color="000000"/>
              <w:bottom w:val="single" w:sz="7" w:space="0" w:color="000000"/>
              <w:right w:val="single" w:sz="7" w:space="0" w:color="000000"/>
            </w:tcBorders>
          </w:tcPr>
          <w:p w14:paraId="1AEF869F" w14:textId="77777777" w:rsidR="00A65E95" w:rsidRDefault="00BF272D">
            <w:pPr>
              <w:spacing w:before="33" w:after="191" w:line="360" w:lineRule="exact"/>
              <w:jc w:val="center"/>
              <w:textAlignment w:val="baseline"/>
              <w:rPr>
                <w:rFonts w:ascii="Arial" w:eastAsia="Arial" w:hAnsi="Arial"/>
                <w:color w:val="000000"/>
                <w:spacing w:val="-31"/>
                <w:sz w:val="21"/>
              </w:rPr>
            </w:pPr>
            <w:r>
              <w:rPr>
                <w:rFonts w:ascii="Arial" w:eastAsia="Arial" w:hAnsi="Arial"/>
                <w:color w:val="000000"/>
                <w:spacing w:val="-31"/>
                <w:sz w:val="21"/>
              </w:rPr>
              <w:t>NGET</w:t>
            </w:r>
          </w:p>
        </w:tc>
        <w:tc>
          <w:tcPr>
            <w:tcW w:w="552" w:type="dxa"/>
            <w:tcBorders>
              <w:top w:val="single" w:sz="7" w:space="0" w:color="000000"/>
              <w:left w:val="single" w:sz="7" w:space="0" w:color="000000"/>
              <w:bottom w:val="single" w:sz="7" w:space="0" w:color="000000"/>
              <w:right w:val="single" w:sz="7" w:space="0" w:color="000000"/>
            </w:tcBorders>
          </w:tcPr>
          <w:p w14:paraId="720C329D" w14:textId="77777777" w:rsidR="00A65E95" w:rsidRDefault="00BF272D">
            <w:pPr>
              <w:spacing w:before="92" w:after="247" w:line="245" w:lineRule="exact"/>
              <w:jc w:val="center"/>
              <w:textAlignment w:val="baseline"/>
              <w:rPr>
                <w:rFonts w:ascii="Arial" w:eastAsia="Arial" w:hAnsi="Arial"/>
                <w:color w:val="000000"/>
                <w:sz w:val="21"/>
              </w:rPr>
            </w:pPr>
            <w:r>
              <w:rPr>
                <w:rFonts w:ascii="Arial" w:eastAsia="Arial" w:hAnsi="Arial"/>
                <w:color w:val="000000"/>
                <w:sz w:val="21"/>
              </w:rPr>
              <w:t>TO</w:t>
            </w:r>
          </w:p>
        </w:tc>
      </w:tr>
      <w:tr w:rsidR="00A65E95" w14:paraId="31C15D2B" w14:textId="77777777">
        <w:trPr>
          <w:trHeight w:hRule="exact" w:val="638"/>
        </w:trPr>
        <w:tc>
          <w:tcPr>
            <w:tcW w:w="6226" w:type="dxa"/>
            <w:tcBorders>
              <w:top w:val="single" w:sz="7" w:space="0" w:color="000000"/>
              <w:left w:val="single" w:sz="7" w:space="0" w:color="000000"/>
              <w:bottom w:val="single" w:sz="7" w:space="0" w:color="000000"/>
              <w:right w:val="single" w:sz="7" w:space="0" w:color="000000"/>
            </w:tcBorders>
            <w:vAlign w:val="center"/>
          </w:tcPr>
          <w:p w14:paraId="3A9AE8AC" w14:textId="77777777" w:rsidR="00A65E95" w:rsidRDefault="00BF272D">
            <w:pPr>
              <w:spacing w:before="221" w:after="138" w:line="278" w:lineRule="exact"/>
              <w:ind w:left="144"/>
              <w:textAlignment w:val="baseline"/>
              <w:rPr>
                <w:rFonts w:ascii="Arial" w:eastAsia="Arial" w:hAnsi="Arial"/>
                <w:b/>
                <w:color w:val="000000"/>
                <w:sz w:val="24"/>
              </w:rPr>
            </w:pPr>
            <w:r>
              <w:rPr>
                <w:rFonts w:ascii="Arial" w:eastAsia="Arial" w:hAnsi="Arial"/>
                <w:b/>
                <w:color w:val="000000"/>
                <w:sz w:val="24"/>
              </w:rPr>
              <w:t>Part A: Commercial &amp; Legal</w:t>
            </w:r>
          </w:p>
        </w:tc>
        <w:tc>
          <w:tcPr>
            <w:tcW w:w="1104" w:type="dxa"/>
            <w:tcBorders>
              <w:top w:val="single" w:sz="7" w:space="0" w:color="000000"/>
              <w:left w:val="single" w:sz="7" w:space="0" w:color="000000"/>
              <w:bottom w:val="single" w:sz="7" w:space="0" w:color="000000"/>
              <w:right w:val="single" w:sz="7" w:space="0" w:color="000000"/>
            </w:tcBorders>
          </w:tcPr>
          <w:p w14:paraId="63DCD690"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A20487A"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38934F5" w14:textId="77777777" w:rsidR="00A65E95" w:rsidRDefault="00A65E95">
            <w:pPr>
              <w:textAlignment w:val="baseline"/>
              <w:rPr>
                <w:rFonts w:ascii="Arial" w:eastAsia="Arial" w:hAnsi="Arial"/>
                <w:color w:val="000000"/>
                <w:sz w:val="24"/>
              </w:rPr>
            </w:pPr>
          </w:p>
        </w:tc>
      </w:tr>
      <w:tr w:rsidR="00A65E95" w14:paraId="63D938EC"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21FFD01" w14:textId="77777777" w:rsidR="00A65E95" w:rsidRDefault="00BF272D">
            <w:pPr>
              <w:tabs>
                <w:tab w:val="left" w:pos="936"/>
              </w:tabs>
              <w:spacing w:before="59" w:after="55" w:line="245" w:lineRule="exact"/>
              <w:ind w:left="324"/>
              <w:textAlignment w:val="baseline"/>
              <w:rPr>
                <w:rFonts w:ascii="Arial" w:eastAsia="Arial" w:hAnsi="Arial"/>
                <w:color w:val="000000"/>
                <w:sz w:val="21"/>
              </w:rPr>
            </w:pPr>
            <w:r>
              <w:rPr>
                <w:rFonts w:ascii="Arial" w:eastAsia="Arial" w:hAnsi="Arial"/>
                <w:color w:val="000000"/>
                <w:sz w:val="21"/>
              </w:rPr>
              <w:t>A.1</w:t>
            </w:r>
            <w:r>
              <w:rPr>
                <w:rFonts w:ascii="Arial" w:eastAsia="Arial" w:hAnsi="Arial"/>
                <w:color w:val="000000"/>
                <w:sz w:val="21"/>
              </w:rPr>
              <w:tab/>
              <w:t>Signed Legal Agreements</w:t>
            </w:r>
          </w:p>
        </w:tc>
        <w:tc>
          <w:tcPr>
            <w:tcW w:w="1104" w:type="dxa"/>
            <w:tcBorders>
              <w:top w:val="single" w:sz="7" w:space="0" w:color="000000"/>
              <w:left w:val="single" w:sz="7" w:space="0" w:color="000000"/>
              <w:bottom w:val="single" w:sz="7" w:space="0" w:color="000000"/>
              <w:right w:val="single" w:sz="7" w:space="0" w:color="000000"/>
            </w:tcBorders>
          </w:tcPr>
          <w:p w14:paraId="003A0D06"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E1243BF" w14:textId="77777777" w:rsidR="00A65E95" w:rsidRDefault="00BF272D">
            <w:pPr>
              <w:spacing w:after="13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BDC271" w14:textId="77777777" w:rsidR="00A65E95" w:rsidRDefault="00A65E95">
            <w:pPr>
              <w:textAlignment w:val="baseline"/>
              <w:rPr>
                <w:rFonts w:ascii="Arial" w:eastAsia="Arial" w:hAnsi="Arial"/>
                <w:color w:val="000000"/>
                <w:sz w:val="24"/>
              </w:rPr>
            </w:pPr>
          </w:p>
        </w:tc>
      </w:tr>
      <w:tr w:rsidR="00A65E95" w14:paraId="18758F8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69A7B4" w14:textId="77777777" w:rsidR="00A65E95" w:rsidRDefault="00BF272D">
            <w:pPr>
              <w:tabs>
                <w:tab w:val="left" w:pos="936"/>
              </w:tabs>
              <w:spacing w:before="39" w:after="65" w:line="245" w:lineRule="exact"/>
              <w:ind w:left="324"/>
              <w:textAlignment w:val="baseline"/>
              <w:rPr>
                <w:rFonts w:ascii="Arial" w:eastAsia="Arial" w:hAnsi="Arial"/>
                <w:color w:val="000000"/>
                <w:sz w:val="21"/>
              </w:rPr>
            </w:pPr>
            <w:r>
              <w:rPr>
                <w:rFonts w:ascii="Arial" w:eastAsia="Arial" w:hAnsi="Arial"/>
                <w:color w:val="000000"/>
                <w:sz w:val="21"/>
              </w:rPr>
              <w:t>A.2</w:t>
            </w:r>
            <w:r>
              <w:rPr>
                <w:rFonts w:ascii="Arial" w:eastAsia="Arial" w:hAnsi="Arial"/>
                <w:color w:val="000000"/>
                <w:sz w:val="21"/>
              </w:rPr>
              <w:tab/>
              <w:t xml:space="preserve">Commissioning &amp; Test </w:t>
            </w:r>
            <w:proofErr w:type="spellStart"/>
            <w:r>
              <w:rPr>
                <w:rFonts w:ascii="Arial" w:eastAsia="Arial" w:hAnsi="Arial"/>
                <w:color w:val="000000"/>
                <w:sz w:val="21"/>
              </w:rPr>
              <w:t>Programmes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353626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20F3FF1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B8DC2C3" w14:textId="77777777" w:rsidR="00A65E95" w:rsidRDefault="00A65E95">
            <w:pPr>
              <w:textAlignment w:val="baseline"/>
              <w:rPr>
                <w:rFonts w:ascii="Arial" w:eastAsia="Arial" w:hAnsi="Arial"/>
                <w:color w:val="000000"/>
                <w:sz w:val="24"/>
              </w:rPr>
            </w:pPr>
          </w:p>
        </w:tc>
      </w:tr>
      <w:tr w:rsidR="00A65E95" w14:paraId="4F37526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10FFBF7" w14:textId="77777777" w:rsidR="00A65E95" w:rsidRDefault="00BF272D">
            <w:pPr>
              <w:spacing w:before="59" w:after="55" w:line="245" w:lineRule="exact"/>
              <w:ind w:left="1494"/>
              <w:textAlignment w:val="baseline"/>
              <w:rPr>
                <w:rFonts w:ascii="Arial" w:eastAsia="Arial" w:hAnsi="Arial"/>
                <w:color w:val="000000"/>
                <w:spacing w:val="-4"/>
                <w:sz w:val="21"/>
              </w:rPr>
            </w:pPr>
            <w:r>
              <w:rPr>
                <w:rFonts w:ascii="Arial" w:eastAsia="Arial" w:hAnsi="Arial"/>
                <w:color w:val="000000"/>
                <w:spacing w:val="-4"/>
                <w:sz w:val="21"/>
              </w:rPr>
              <w:t xml:space="preserve">Connection Site Commissioning &amp; Test </w:t>
            </w:r>
            <w:proofErr w:type="spellStart"/>
            <w:r>
              <w:rPr>
                <w:rFonts w:ascii="Arial" w:eastAsia="Arial" w:hAnsi="Arial"/>
                <w:color w:val="000000"/>
                <w:spacing w:val="-4"/>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0D422F5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F1ED2C7"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C8902A6" w14:textId="77777777" w:rsidR="00A65E95" w:rsidRDefault="00BF272D">
            <w:pPr>
              <w:spacing w:after="13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F62225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861FB50" w14:textId="77777777" w:rsidR="00A65E95" w:rsidRDefault="00BF272D">
            <w:pPr>
              <w:spacing w:before="44" w:after="60" w:line="245" w:lineRule="exact"/>
              <w:ind w:left="1494"/>
              <w:textAlignment w:val="baseline"/>
              <w:rPr>
                <w:rFonts w:ascii="Arial" w:eastAsia="Arial" w:hAnsi="Arial"/>
                <w:color w:val="000000"/>
                <w:sz w:val="21"/>
              </w:rPr>
            </w:pPr>
            <w:r>
              <w:rPr>
                <w:rFonts w:ascii="Arial" w:eastAsia="Arial" w:hAnsi="Arial"/>
                <w:color w:val="000000"/>
                <w:sz w:val="21"/>
              </w:rPr>
              <w:t>Generating Unit Commissioning Program</w:t>
            </w:r>
          </w:p>
        </w:tc>
        <w:tc>
          <w:tcPr>
            <w:tcW w:w="1104" w:type="dxa"/>
            <w:tcBorders>
              <w:top w:val="single" w:sz="7" w:space="0" w:color="000000"/>
              <w:left w:val="single" w:sz="7" w:space="0" w:color="000000"/>
              <w:bottom w:val="single" w:sz="7" w:space="0" w:color="000000"/>
              <w:right w:val="single" w:sz="7" w:space="0" w:color="000000"/>
            </w:tcBorders>
          </w:tcPr>
          <w:p w14:paraId="01F2EC21"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596D14"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4BA6FDD" w14:textId="77777777" w:rsidR="00A65E95" w:rsidRDefault="00BF272D">
            <w:pPr>
              <w:spacing w:after="142"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5D7DED2" w14:textId="77777777">
        <w:trPr>
          <w:trHeight w:hRule="exact" w:val="480"/>
        </w:trPr>
        <w:tc>
          <w:tcPr>
            <w:tcW w:w="6226" w:type="dxa"/>
            <w:tcBorders>
              <w:top w:val="single" w:sz="7" w:space="0" w:color="000000"/>
              <w:left w:val="single" w:sz="7" w:space="0" w:color="000000"/>
              <w:bottom w:val="single" w:sz="7" w:space="0" w:color="000000"/>
              <w:right w:val="single" w:sz="7" w:space="0" w:color="000000"/>
            </w:tcBorders>
          </w:tcPr>
          <w:p w14:paraId="72CD22A6" w14:textId="77777777" w:rsidR="00A65E95" w:rsidRDefault="00BF272D">
            <w:pPr>
              <w:spacing w:after="8" w:line="226" w:lineRule="exact"/>
              <w:ind w:left="1548" w:right="1116"/>
              <w:textAlignment w:val="baseline"/>
              <w:rPr>
                <w:rFonts w:ascii="Arial" w:eastAsia="Arial" w:hAnsi="Arial"/>
                <w:color w:val="000000"/>
                <w:sz w:val="21"/>
              </w:rPr>
            </w:pPr>
            <w:r>
              <w:rPr>
                <w:rFonts w:ascii="Arial" w:eastAsia="Arial" w:hAnsi="Arial"/>
                <w:color w:val="000000"/>
                <w:sz w:val="21"/>
              </w:rPr>
              <w:t xml:space="preserve">Generator Control Test Procedures and </w:t>
            </w:r>
            <w:proofErr w:type="spellStart"/>
            <w:r>
              <w:rPr>
                <w:rFonts w:ascii="Arial" w:eastAsia="Arial" w:hAnsi="Arial"/>
                <w:color w:val="000000"/>
                <w:sz w:val="21"/>
              </w:rPr>
              <w:t>Programme</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2B724A1"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0504BE"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938EBD" w14:textId="77777777" w:rsidR="00A65E95" w:rsidRDefault="00BF272D">
            <w:pPr>
              <w:spacing w:after="200" w:line="24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2EFD038"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58C094A" w14:textId="77777777" w:rsidR="00A65E95" w:rsidRDefault="00BF272D">
            <w:pPr>
              <w:tabs>
                <w:tab w:val="left" w:pos="936"/>
              </w:tabs>
              <w:spacing w:before="44" w:after="66" w:line="245" w:lineRule="exact"/>
              <w:ind w:left="324"/>
              <w:textAlignment w:val="baseline"/>
              <w:rPr>
                <w:rFonts w:ascii="Arial" w:eastAsia="Arial" w:hAnsi="Arial"/>
                <w:color w:val="000000"/>
                <w:sz w:val="21"/>
              </w:rPr>
            </w:pPr>
            <w:r>
              <w:rPr>
                <w:rFonts w:ascii="Arial" w:eastAsia="Arial" w:hAnsi="Arial"/>
                <w:color w:val="000000"/>
                <w:sz w:val="21"/>
              </w:rPr>
              <w:t>A.3</w:t>
            </w:r>
            <w:r>
              <w:rPr>
                <w:rFonts w:ascii="Arial" w:eastAsia="Arial" w:hAnsi="Arial"/>
                <w:color w:val="000000"/>
                <w:sz w:val="21"/>
              </w:rPr>
              <w:tab/>
              <w:t>Certificates of Readiness</w:t>
            </w:r>
          </w:p>
        </w:tc>
        <w:tc>
          <w:tcPr>
            <w:tcW w:w="1104" w:type="dxa"/>
            <w:tcBorders>
              <w:top w:val="single" w:sz="7" w:space="0" w:color="000000"/>
              <w:left w:val="single" w:sz="7" w:space="0" w:color="000000"/>
              <w:bottom w:val="single" w:sz="7" w:space="0" w:color="000000"/>
              <w:right w:val="single" w:sz="7" w:space="0" w:color="000000"/>
            </w:tcBorders>
          </w:tcPr>
          <w:p w14:paraId="684D1E0B"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18674BE"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399AAD" w14:textId="77777777" w:rsidR="00A65E95" w:rsidRDefault="00BF272D">
            <w:pPr>
              <w:spacing w:after="147" w:line="208"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F9409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513A101"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A.4</w:t>
            </w:r>
            <w:r>
              <w:rPr>
                <w:rFonts w:ascii="Arial" w:eastAsia="Arial" w:hAnsi="Arial"/>
                <w:color w:val="000000"/>
                <w:sz w:val="21"/>
              </w:rPr>
              <w:tab/>
              <w:t>TOGA Registration Details</w:t>
            </w:r>
          </w:p>
        </w:tc>
        <w:tc>
          <w:tcPr>
            <w:tcW w:w="1104" w:type="dxa"/>
            <w:tcBorders>
              <w:top w:val="single" w:sz="7" w:space="0" w:color="000000"/>
              <w:left w:val="single" w:sz="7" w:space="0" w:color="000000"/>
              <w:bottom w:val="single" w:sz="7" w:space="0" w:color="000000"/>
              <w:right w:val="single" w:sz="7" w:space="0" w:color="000000"/>
            </w:tcBorders>
          </w:tcPr>
          <w:p w14:paraId="2D1460BB"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1CFB6B6"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8A11041" w14:textId="77777777" w:rsidR="00A65E95" w:rsidRDefault="00A65E95">
            <w:pPr>
              <w:textAlignment w:val="baseline"/>
              <w:rPr>
                <w:rFonts w:ascii="Arial" w:eastAsia="Arial" w:hAnsi="Arial"/>
                <w:color w:val="000000"/>
                <w:sz w:val="24"/>
              </w:rPr>
            </w:pPr>
          </w:p>
        </w:tc>
      </w:tr>
      <w:tr w:rsidR="00A65E95" w14:paraId="2284776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62ED8E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A.5</w:t>
            </w:r>
            <w:r>
              <w:rPr>
                <w:rFonts w:ascii="Arial" w:eastAsia="Arial" w:hAnsi="Arial"/>
                <w:color w:val="000000"/>
                <w:sz w:val="21"/>
              </w:rPr>
              <w:tab/>
              <w:t>Mandatory Services Agreement</w:t>
            </w:r>
          </w:p>
        </w:tc>
        <w:tc>
          <w:tcPr>
            <w:tcW w:w="1104" w:type="dxa"/>
            <w:tcBorders>
              <w:top w:val="single" w:sz="7" w:space="0" w:color="000000"/>
              <w:left w:val="single" w:sz="7" w:space="0" w:color="000000"/>
              <w:bottom w:val="single" w:sz="7" w:space="0" w:color="000000"/>
              <w:right w:val="single" w:sz="7" w:space="0" w:color="000000"/>
            </w:tcBorders>
          </w:tcPr>
          <w:p w14:paraId="7E453624"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03B03E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310B1DF" w14:textId="77777777" w:rsidR="00A65E95" w:rsidRDefault="00A65E95">
            <w:pPr>
              <w:textAlignment w:val="baseline"/>
              <w:rPr>
                <w:rFonts w:ascii="Arial" w:eastAsia="Arial" w:hAnsi="Arial"/>
                <w:color w:val="000000"/>
                <w:sz w:val="24"/>
              </w:rPr>
            </w:pPr>
          </w:p>
        </w:tc>
      </w:tr>
      <w:tr w:rsidR="00A65E95" w14:paraId="545CD20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EE57785"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A.6</w:t>
            </w:r>
            <w:r>
              <w:rPr>
                <w:rFonts w:ascii="Arial" w:eastAsia="Arial" w:hAnsi="Arial"/>
                <w:color w:val="000000"/>
                <w:sz w:val="21"/>
              </w:rPr>
              <w:tab/>
              <w:t>Codes for Balancing Market Units</w:t>
            </w:r>
          </w:p>
        </w:tc>
        <w:tc>
          <w:tcPr>
            <w:tcW w:w="1104" w:type="dxa"/>
            <w:tcBorders>
              <w:top w:val="single" w:sz="7" w:space="0" w:color="000000"/>
              <w:left w:val="single" w:sz="7" w:space="0" w:color="000000"/>
              <w:bottom w:val="single" w:sz="7" w:space="0" w:color="000000"/>
              <w:right w:val="single" w:sz="7" w:space="0" w:color="000000"/>
            </w:tcBorders>
          </w:tcPr>
          <w:p w14:paraId="5426FFA2"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729CD47"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9B51E6C" w14:textId="77777777" w:rsidR="00A65E95" w:rsidRDefault="00A65E95">
            <w:pPr>
              <w:textAlignment w:val="baseline"/>
              <w:rPr>
                <w:rFonts w:ascii="Arial" w:eastAsia="Arial" w:hAnsi="Arial"/>
                <w:color w:val="000000"/>
                <w:sz w:val="24"/>
              </w:rPr>
            </w:pPr>
          </w:p>
        </w:tc>
      </w:tr>
      <w:tr w:rsidR="00A65E95" w14:paraId="4DE3D5E5"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7F12FC2"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A.7</w:t>
            </w:r>
            <w:r>
              <w:rPr>
                <w:rFonts w:ascii="Arial" w:eastAsia="Arial" w:hAnsi="Arial"/>
                <w:color w:val="000000"/>
                <w:sz w:val="21"/>
              </w:rPr>
              <w:tab/>
              <w:t>BMU Registration</w:t>
            </w:r>
          </w:p>
        </w:tc>
        <w:tc>
          <w:tcPr>
            <w:tcW w:w="1104" w:type="dxa"/>
            <w:tcBorders>
              <w:top w:val="single" w:sz="7" w:space="0" w:color="000000"/>
              <w:left w:val="single" w:sz="7" w:space="0" w:color="000000"/>
              <w:bottom w:val="single" w:sz="7" w:space="0" w:color="000000"/>
              <w:right w:val="single" w:sz="7" w:space="0" w:color="000000"/>
            </w:tcBorders>
          </w:tcPr>
          <w:p w14:paraId="4AC1CC3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7C4304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C7DB70B" w14:textId="77777777" w:rsidR="00A65E95" w:rsidRDefault="00A65E95">
            <w:pPr>
              <w:textAlignment w:val="baseline"/>
              <w:rPr>
                <w:rFonts w:ascii="Arial" w:eastAsia="Arial" w:hAnsi="Arial"/>
                <w:color w:val="000000"/>
                <w:sz w:val="24"/>
              </w:rPr>
            </w:pPr>
          </w:p>
        </w:tc>
      </w:tr>
      <w:tr w:rsidR="00A65E95" w14:paraId="4C257C3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891952C" w14:textId="77777777" w:rsidR="00A65E95" w:rsidRDefault="00BF272D">
            <w:pPr>
              <w:tabs>
                <w:tab w:val="left" w:pos="936"/>
              </w:tabs>
              <w:spacing w:before="59" w:after="56" w:line="245" w:lineRule="exact"/>
              <w:ind w:left="324"/>
              <w:textAlignment w:val="baseline"/>
              <w:rPr>
                <w:rFonts w:ascii="Arial" w:eastAsia="Arial" w:hAnsi="Arial"/>
                <w:color w:val="000000"/>
                <w:sz w:val="21"/>
              </w:rPr>
            </w:pPr>
            <w:r>
              <w:rPr>
                <w:rFonts w:ascii="Arial" w:eastAsia="Arial" w:hAnsi="Arial"/>
                <w:color w:val="000000"/>
                <w:sz w:val="21"/>
              </w:rPr>
              <w:t>A.8</w:t>
            </w:r>
            <w:r>
              <w:rPr>
                <w:rFonts w:ascii="Arial" w:eastAsia="Arial" w:hAnsi="Arial"/>
                <w:color w:val="000000"/>
                <w:sz w:val="21"/>
              </w:rPr>
              <w:tab/>
              <w:t>Balancing Mechanism Process</w:t>
            </w:r>
          </w:p>
        </w:tc>
        <w:tc>
          <w:tcPr>
            <w:tcW w:w="1104" w:type="dxa"/>
            <w:tcBorders>
              <w:top w:val="single" w:sz="7" w:space="0" w:color="000000"/>
              <w:left w:val="single" w:sz="7" w:space="0" w:color="000000"/>
              <w:bottom w:val="single" w:sz="7" w:space="0" w:color="000000"/>
              <w:right w:val="single" w:sz="7" w:space="0" w:color="000000"/>
            </w:tcBorders>
          </w:tcPr>
          <w:p w14:paraId="441490CD"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403DDD0" w14:textId="77777777" w:rsidR="00A65E95" w:rsidRDefault="00BF272D">
            <w:pPr>
              <w:spacing w:after="138"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361707F" w14:textId="77777777" w:rsidR="00A65E95" w:rsidRDefault="00A65E95">
            <w:pPr>
              <w:textAlignment w:val="baseline"/>
              <w:rPr>
                <w:rFonts w:ascii="Arial" w:eastAsia="Arial" w:hAnsi="Arial"/>
                <w:color w:val="000000"/>
                <w:sz w:val="24"/>
              </w:rPr>
            </w:pPr>
          </w:p>
        </w:tc>
      </w:tr>
      <w:tr w:rsidR="00A65E95" w14:paraId="216BE6A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1C5AFF" w14:textId="77777777" w:rsidR="00A65E95" w:rsidRDefault="00BF272D">
            <w:pPr>
              <w:tabs>
                <w:tab w:val="left" w:pos="936"/>
              </w:tabs>
              <w:spacing w:before="39" w:after="66" w:line="245" w:lineRule="exact"/>
              <w:ind w:left="324"/>
              <w:textAlignment w:val="baseline"/>
              <w:rPr>
                <w:rFonts w:ascii="Arial" w:eastAsia="Arial" w:hAnsi="Arial"/>
                <w:color w:val="000000"/>
                <w:sz w:val="21"/>
              </w:rPr>
            </w:pPr>
            <w:r>
              <w:rPr>
                <w:rFonts w:ascii="Arial" w:eastAsia="Arial" w:hAnsi="Arial"/>
                <w:color w:val="000000"/>
                <w:sz w:val="21"/>
              </w:rPr>
              <w:t>A.9</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3BDBC7D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98F8AAD"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2C818CB" w14:textId="77777777" w:rsidR="00A65E95" w:rsidRDefault="00A65E95">
            <w:pPr>
              <w:textAlignment w:val="baseline"/>
              <w:rPr>
                <w:rFonts w:ascii="Arial" w:eastAsia="Arial" w:hAnsi="Arial"/>
                <w:color w:val="000000"/>
                <w:sz w:val="24"/>
              </w:rPr>
            </w:pPr>
          </w:p>
        </w:tc>
      </w:tr>
      <w:tr w:rsidR="00A65E95" w14:paraId="0447E794" w14:textId="77777777">
        <w:trPr>
          <w:trHeight w:hRule="exact" w:val="658"/>
        </w:trPr>
        <w:tc>
          <w:tcPr>
            <w:tcW w:w="6226" w:type="dxa"/>
            <w:tcBorders>
              <w:top w:val="single" w:sz="7" w:space="0" w:color="000000"/>
              <w:left w:val="single" w:sz="7" w:space="0" w:color="000000"/>
              <w:bottom w:val="single" w:sz="7" w:space="0" w:color="000000"/>
              <w:right w:val="single" w:sz="7" w:space="0" w:color="000000"/>
            </w:tcBorders>
            <w:vAlign w:val="center"/>
          </w:tcPr>
          <w:p w14:paraId="437C9CBD" w14:textId="77777777" w:rsidR="00A65E95" w:rsidRDefault="00BF272D">
            <w:pPr>
              <w:spacing w:before="222" w:after="148" w:line="278" w:lineRule="exact"/>
              <w:ind w:left="144"/>
              <w:textAlignment w:val="baseline"/>
              <w:rPr>
                <w:rFonts w:ascii="Arial" w:eastAsia="Arial" w:hAnsi="Arial"/>
                <w:b/>
                <w:color w:val="000000"/>
                <w:sz w:val="24"/>
              </w:rPr>
            </w:pPr>
            <w:r>
              <w:rPr>
                <w:rFonts w:ascii="Arial" w:eastAsia="Arial" w:hAnsi="Arial"/>
                <w:b/>
                <w:color w:val="000000"/>
                <w:sz w:val="24"/>
              </w:rPr>
              <w:t>Part 1: Safety &amp; System Operation</w:t>
            </w:r>
          </w:p>
        </w:tc>
        <w:tc>
          <w:tcPr>
            <w:tcW w:w="1104" w:type="dxa"/>
            <w:tcBorders>
              <w:top w:val="single" w:sz="7" w:space="0" w:color="000000"/>
              <w:left w:val="single" w:sz="7" w:space="0" w:color="000000"/>
              <w:bottom w:val="single" w:sz="7" w:space="0" w:color="000000"/>
              <w:right w:val="single" w:sz="7" w:space="0" w:color="000000"/>
            </w:tcBorders>
          </w:tcPr>
          <w:p w14:paraId="1E95D31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4D0817B"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E04413E" w14:textId="77777777" w:rsidR="00A65E95" w:rsidRDefault="00A65E95">
            <w:pPr>
              <w:textAlignment w:val="baseline"/>
              <w:rPr>
                <w:rFonts w:ascii="Arial" w:eastAsia="Arial" w:hAnsi="Arial"/>
                <w:color w:val="000000"/>
                <w:sz w:val="24"/>
              </w:rPr>
            </w:pPr>
          </w:p>
        </w:tc>
      </w:tr>
      <w:tr w:rsidR="00A65E95" w14:paraId="525D45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58BDC93"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1.1</w:t>
            </w:r>
            <w:r>
              <w:rPr>
                <w:rFonts w:ascii="Arial" w:eastAsia="Arial" w:hAnsi="Arial"/>
                <w:color w:val="000000"/>
                <w:sz w:val="21"/>
              </w:rPr>
              <w:tab/>
              <w:t>Interface Agreements</w:t>
            </w:r>
          </w:p>
        </w:tc>
        <w:tc>
          <w:tcPr>
            <w:tcW w:w="1104" w:type="dxa"/>
            <w:tcBorders>
              <w:top w:val="single" w:sz="7" w:space="0" w:color="000000"/>
              <w:left w:val="single" w:sz="7" w:space="0" w:color="000000"/>
              <w:bottom w:val="single" w:sz="7" w:space="0" w:color="000000"/>
              <w:right w:val="single" w:sz="7" w:space="0" w:color="000000"/>
            </w:tcBorders>
          </w:tcPr>
          <w:p w14:paraId="7199DC0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99DBB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8EF517"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139E9E"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F44F5E5" w14:textId="77777777" w:rsidR="00A65E95" w:rsidRDefault="00BF272D">
            <w:pPr>
              <w:tabs>
                <w:tab w:val="left" w:pos="936"/>
              </w:tabs>
              <w:spacing w:before="44" w:after="71" w:line="245" w:lineRule="exact"/>
              <w:ind w:left="324"/>
              <w:textAlignment w:val="baseline"/>
              <w:rPr>
                <w:rFonts w:ascii="Arial" w:eastAsia="Arial" w:hAnsi="Arial"/>
                <w:color w:val="000000"/>
                <w:sz w:val="21"/>
              </w:rPr>
            </w:pPr>
            <w:r>
              <w:rPr>
                <w:rFonts w:ascii="Arial" w:eastAsia="Arial" w:hAnsi="Arial"/>
                <w:color w:val="000000"/>
                <w:sz w:val="21"/>
              </w:rPr>
              <w:t>1.2</w:t>
            </w:r>
            <w:r>
              <w:rPr>
                <w:rFonts w:ascii="Arial" w:eastAsia="Arial" w:hAnsi="Arial"/>
                <w:color w:val="000000"/>
                <w:sz w:val="21"/>
              </w:rPr>
              <w:tab/>
              <w:t>Safety Rules</w:t>
            </w:r>
          </w:p>
        </w:tc>
        <w:tc>
          <w:tcPr>
            <w:tcW w:w="1104" w:type="dxa"/>
            <w:tcBorders>
              <w:top w:val="single" w:sz="7" w:space="0" w:color="000000"/>
              <w:left w:val="single" w:sz="7" w:space="0" w:color="000000"/>
              <w:bottom w:val="single" w:sz="7" w:space="0" w:color="000000"/>
              <w:right w:val="single" w:sz="7" w:space="0" w:color="000000"/>
            </w:tcBorders>
          </w:tcPr>
          <w:p w14:paraId="739A4C2C"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69291A"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A5A7A53" w14:textId="77777777" w:rsidR="00A65E95" w:rsidRDefault="00BF272D">
            <w:pPr>
              <w:spacing w:after="133"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2D1C45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57B8D7E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1.3</w:t>
            </w:r>
            <w:r>
              <w:rPr>
                <w:rFonts w:ascii="Arial" w:eastAsia="Arial" w:hAnsi="Arial"/>
                <w:color w:val="000000"/>
                <w:sz w:val="21"/>
              </w:rPr>
              <w:tab/>
              <w:t>Local Switching Procedures</w:t>
            </w:r>
          </w:p>
        </w:tc>
        <w:tc>
          <w:tcPr>
            <w:tcW w:w="1104" w:type="dxa"/>
            <w:tcBorders>
              <w:top w:val="single" w:sz="7" w:space="0" w:color="000000"/>
              <w:left w:val="single" w:sz="7" w:space="0" w:color="000000"/>
              <w:bottom w:val="single" w:sz="7" w:space="0" w:color="000000"/>
              <w:right w:val="single" w:sz="7" w:space="0" w:color="000000"/>
            </w:tcBorders>
          </w:tcPr>
          <w:p w14:paraId="693ED3B0"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A4BF7EE"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F733C01"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F2C01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465E625"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1.4</w:t>
            </w:r>
            <w:r>
              <w:rPr>
                <w:rFonts w:ascii="Arial" w:eastAsia="Arial" w:hAnsi="Arial"/>
                <w:color w:val="000000"/>
                <w:sz w:val="21"/>
              </w:rPr>
              <w:tab/>
              <w:t>Earthing</w:t>
            </w:r>
          </w:p>
        </w:tc>
        <w:tc>
          <w:tcPr>
            <w:tcW w:w="1104" w:type="dxa"/>
            <w:tcBorders>
              <w:top w:val="single" w:sz="7" w:space="0" w:color="000000"/>
              <w:left w:val="single" w:sz="7" w:space="0" w:color="000000"/>
              <w:bottom w:val="single" w:sz="7" w:space="0" w:color="000000"/>
              <w:right w:val="single" w:sz="7" w:space="0" w:color="000000"/>
            </w:tcBorders>
          </w:tcPr>
          <w:p w14:paraId="543AD72E"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5DF353"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F4C9B6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1226C5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3C128D9"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1.5</w:t>
            </w:r>
            <w:r>
              <w:rPr>
                <w:rFonts w:ascii="Arial" w:eastAsia="Arial" w:hAnsi="Arial"/>
                <w:color w:val="000000"/>
                <w:sz w:val="21"/>
              </w:rPr>
              <w:tab/>
              <w:t>Site Responsibility Schedules</w:t>
            </w:r>
          </w:p>
        </w:tc>
        <w:tc>
          <w:tcPr>
            <w:tcW w:w="1104" w:type="dxa"/>
            <w:tcBorders>
              <w:top w:val="single" w:sz="7" w:space="0" w:color="000000"/>
              <w:left w:val="single" w:sz="7" w:space="0" w:color="000000"/>
              <w:bottom w:val="single" w:sz="7" w:space="0" w:color="000000"/>
              <w:right w:val="single" w:sz="7" w:space="0" w:color="000000"/>
            </w:tcBorders>
          </w:tcPr>
          <w:p w14:paraId="1448E088"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ADA70C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24BAE3"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A923B0B"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0A2D8DD" w14:textId="77777777" w:rsidR="00A65E95" w:rsidRDefault="00BF272D">
            <w:pPr>
              <w:tabs>
                <w:tab w:val="left" w:pos="936"/>
              </w:tabs>
              <w:spacing w:before="39" w:after="71" w:line="245" w:lineRule="exact"/>
              <w:ind w:left="324"/>
              <w:textAlignment w:val="baseline"/>
              <w:rPr>
                <w:rFonts w:ascii="Arial" w:eastAsia="Arial" w:hAnsi="Arial"/>
                <w:color w:val="000000"/>
                <w:sz w:val="21"/>
              </w:rPr>
            </w:pPr>
            <w:r>
              <w:rPr>
                <w:rFonts w:ascii="Arial" w:eastAsia="Arial" w:hAnsi="Arial"/>
                <w:color w:val="000000"/>
                <w:sz w:val="21"/>
              </w:rPr>
              <w:t>1.6</w:t>
            </w:r>
            <w:r>
              <w:rPr>
                <w:rFonts w:ascii="Arial" w:eastAsia="Arial" w:hAnsi="Arial"/>
                <w:color w:val="000000"/>
                <w:sz w:val="21"/>
              </w:rPr>
              <w:tab/>
              <w:t>Operational and Gas Zone Diagrams</w:t>
            </w:r>
          </w:p>
        </w:tc>
        <w:tc>
          <w:tcPr>
            <w:tcW w:w="1104" w:type="dxa"/>
            <w:tcBorders>
              <w:top w:val="single" w:sz="7" w:space="0" w:color="000000"/>
              <w:left w:val="single" w:sz="7" w:space="0" w:color="000000"/>
              <w:bottom w:val="single" w:sz="7" w:space="0" w:color="000000"/>
              <w:right w:val="single" w:sz="7" w:space="0" w:color="000000"/>
            </w:tcBorders>
          </w:tcPr>
          <w:p w14:paraId="726663E8"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D13C260"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A14C9E5" w14:textId="77777777" w:rsidR="00A65E95" w:rsidRDefault="00BF272D">
            <w:pPr>
              <w:spacing w:after="133"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20B7C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06F00192" w14:textId="77777777" w:rsidR="00A65E95" w:rsidRDefault="00BF272D">
            <w:pPr>
              <w:tabs>
                <w:tab w:val="left" w:pos="936"/>
              </w:tabs>
              <w:spacing w:before="44" w:after="61" w:line="245" w:lineRule="exact"/>
              <w:ind w:left="324"/>
              <w:textAlignment w:val="baseline"/>
              <w:rPr>
                <w:rFonts w:ascii="Arial" w:eastAsia="Arial" w:hAnsi="Arial"/>
                <w:color w:val="000000"/>
                <w:sz w:val="21"/>
              </w:rPr>
            </w:pPr>
            <w:r>
              <w:rPr>
                <w:rFonts w:ascii="Arial" w:eastAsia="Arial" w:hAnsi="Arial"/>
                <w:color w:val="000000"/>
                <w:sz w:val="21"/>
              </w:rPr>
              <w:t>1.7</w:t>
            </w:r>
            <w:r>
              <w:rPr>
                <w:rFonts w:ascii="Arial" w:eastAsia="Arial" w:hAnsi="Arial"/>
                <w:color w:val="000000"/>
                <w:sz w:val="21"/>
              </w:rPr>
              <w:tab/>
              <w:t>Site Common Drawings</w:t>
            </w:r>
          </w:p>
        </w:tc>
        <w:tc>
          <w:tcPr>
            <w:tcW w:w="1104" w:type="dxa"/>
            <w:tcBorders>
              <w:top w:val="single" w:sz="7" w:space="0" w:color="000000"/>
              <w:left w:val="single" w:sz="7" w:space="0" w:color="000000"/>
              <w:bottom w:val="single" w:sz="7" w:space="0" w:color="000000"/>
              <w:right w:val="single" w:sz="7" w:space="0" w:color="000000"/>
            </w:tcBorders>
          </w:tcPr>
          <w:p w14:paraId="4078F915"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F8798F"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5C687A" w14:textId="77777777" w:rsidR="00A65E95" w:rsidRDefault="00BF272D">
            <w:pPr>
              <w:spacing w:after="143"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937E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5C384F79"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1.8</w:t>
            </w:r>
            <w:r>
              <w:rPr>
                <w:rFonts w:ascii="Arial" w:eastAsia="Arial" w:hAnsi="Arial"/>
                <w:color w:val="000000"/>
                <w:sz w:val="21"/>
              </w:rPr>
              <w:tab/>
              <w:t>Control Telephony</w:t>
            </w:r>
          </w:p>
        </w:tc>
        <w:tc>
          <w:tcPr>
            <w:tcW w:w="1104" w:type="dxa"/>
            <w:tcBorders>
              <w:top w:val="single" w:sz="7" w:space="0" w:color="000000"/>
              <w:left w:val="single" w:sz="7" w:space="0" w:color="000000"/>
              <w:bottom w:val="single" w:sz="7" w:space="0" w:color="000000"/>
              <w:right w:val="single" w:sz="7" w:space="0" w:color="000000"/>
            </w:tcBorders>
          </w:tcPr>
          <w:p w14:paraId="774DB589"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B3A4E23"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D4A136"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1A34953"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7C22AE52"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1.9</w:t>
            </w:r>
            <w:r>
              <w:rPr>
                <w:rFonts w:ascii="Arial" w:eastAsia="Arial" w:hAnsi="Arial"/>
                <w:color w:val="000000"/>
                <w:sz w:val="21"/>
              </w:rPr>
              <w:tab/>
              <w:t>Local Safety Procedures</w:t>
            </w:r>
          </w:p>
        </w:tc>
        <w:tc>
          <w:tcPr>
            <w:tcW w:w="1104" w:type="dxa"/>
            <w:tcBorders>
              <w:top w:val="single" w:sz="7" w:space="0" w:color="000000"/>
              <w:left w:val="single" w:sz="7" w:space="0" w:color="000000"/>
              <w:bottom w:val="single" w:sz="7" w:space="0" w:color="000000"/>
              <w:right w:val="single" w:sz="7" w:space="0" w:color="000000"/>
            </w:tcBorders>
          </w:tcPr>
          <w:p w14:paraId="5986875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902B85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866FA7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78D385B"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3040C16E" w14:textId="77777777" w:rsidR="00A65E95" w:rsidRDefault="00BF272D">
            <w:pPr>
              <w:tabs>
                <w:tab w:val="left" w:pos="936"/>
              </w:tabs>
              <w:spacing w:after="80" w:line="270" w:lineRule="exact"/>
              <w:ind w:left="324"/>
              <w:textAlignment w:val="baseline"/>
              <w:rPr>
                <w:rFonts w:ascii="Arial" w:eastAsia="Arial" w:hAnsi="Arial"/>
                <w:color w:val="000000"/>
                <w:sz w:val="21"/>
              </w:rPr>
            </w:pPr>
            <w:r>
              <w:rPr>
                <w:rFonts w:ascii="Arial" w:eastAsia="Arial" w:hAnsi="Arial"/>
                <w:color w:val="000000"/>
                <w:sz w:val="21"/>
              </w:rPr>
              <w:t>1.10</w:t>
            </w:r>
            <w:r>
              <w:rPr>
                <w:rFonts w:ascii="Arial" w:eastAsia="Arial" w:hAnsi="Arial"/>
                <w:color w:val="000000"/>
                <w:sz w:val="21"/>
              </w:rPr>
              <w:tab/>
              <w:t>Safety Co-</w:t>
            </w:r>
            <w:proofErr w:type="spellStart"/>
            <w:r>
              <w:rPr>
                <w:rFonts w:ascii="Arial" w:eastAsia="Arial" w:hAnsi="Arial"/>
                <w:color w:val="000000"/>
                <w:sz w:val="21"/>
              </w:rPr>
              <w:t>ordinators</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F496F5B"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F41BA1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78D01DD" w14:textId="77777777" w:rsidR="00A65E95" w:rsidRDefault="00BF272D">
            <w:pPr>
              <w:spacing w:after="147"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812E7A1"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FB7AFF6" w14:textId="77777777" w:rsidR="00A65E95" w:rsidRDefault="00BF272D">
            <w:pPr>
              <w:tabs>
                <w:tab w:val="left" w:pos="936"/>
              </w:tabs>
              <w:spacing w:before="39" w:after="61" w:line="245" w:lineRule="exact"/>
              <w:ind w:left="324"/>
              <w:textAlignment w:val="baseline"/>
              <w:rPr>
                <w:rFonts w:ascii="Arial" w:eastAsia="Arial" w:hAnsi="Arial"/>
                <w:color w:val="000000"/>
                <w:sz w:val="21"/>
              </w:rPr>
            </w:pPr>
            <w:r>
              <w:rPr>
                <w:rFonts w:ascii="Arial" w:eastAsia="Arial" w:hAnsi="Arial"/>
                <w:color w:val="000000"/>
                <w:sz w:val="21"/>
              </w:rPr>
              <w:t>1.11</w:t>
            </w:r>
            <w:r>
              <w:rPr>
                <w:rFonts w:ascii="Arial" w:eastAsia="Arial" w:hAnsi="Arial"/>
                <w:color w:val="000000"/>
                <w:sz w:val="21"/>
              </w:rPr>
              <w:tab/>
              <w:t>RISSP</w:t>
            </w:r>
          </w:p>
        </w:tc>
        <w:tc>
          <w:tcPr>
            <w:tcW w:w="1104" w:type="dxa"/>
            <w:tcBorders>
              <w:top w:val="single" w:sz="7" w:space="0" w:color="000000"/>
              <w:left w:val="single" w:sz="7" w:space="0" w:color="000000"/>
              <w:bottom w:val="single" w:sz="7" w:space="0" w:color="000000"/>
              <w:right w:val="single" w:sz="7" w:space="0" w:color="000000"/>
            </w:tcBorders>
          </w:tcPr>
          <w:p w14:paraId="64E62CF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D58975C"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AB3A020"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6D0CC0"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684CFD01" w14:textId="77777777" w:rsidR="00A65E95" w:rsidRDefault="00BF272D">
            <w:pPr>
              <w:tabs>
                <w:tab w:val="left" w:pos="936"/>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1.12</w:t>
            </w:r>
            <w:r>
              <w:rPr>
                <w:rFonts w:ascii="Arial" w:eastAsia="Arial" w:hAnsi="Arial"/>
                <w:color w:val="000000"/>
                <w:sz w:val="21"/>
              </w:rPr>
              <w:tab/>
              <w:t>Telephone Numbers for Joint System Incidents</w:t>
            </w:r>
          </w:p>
        </w:tc>
        <w:tc>
          <w:tcPr>
            <w:tcW w:w="1104" w:type="dxa"/>
            <w:tcBorders>
              <w:top w:val="single" w:sz="7" w:space="0" w:color="000000"/>
              <w:left w:val="single" w:sz="7" w:space="0" w:color="000000"/>
              <w:bottom w:val="single" w:sz="7" w:space="0" w:color="000000"/>
              <w:right w:val="single" w:sz="7" w:space="0" w:color="000000"/>
            </w:tcBorders>
          </w:tcPr>
          <w:p w14:paraId="6C92F051"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C1A5546"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9465663"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D5551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48EF41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1.13</w:t>
            </w:r>
            <w:r>
              <w:rPr>
                <w:rFonts w:ascii="Arial" w:eastAsia="Arial" w:hAnsi="Arial"/>
                <w:color w:val="000000"/>
                <w:sz w:val="21"/>
              </w:rPr>
              <w:tab/>
              <w:t xml:space="preserve">Contact Details (fax, </w:t>
            </w:r>
            <w:proofErr w:type="spellStart"/>
            <w:r>
              <w:rPr>
                <w:rFonts w:ascii="Arial" w:eastAsia="Arial" w:hAnsi="Arial"/>
                <w:color w:val="000000"/>
                <w:sz w:val="21"/>
              </w:rPr>
              <w:t>tel</w:t>
            </w:r>
            <w:proofErr w:type="spellEnd"/>
            <w:r>
              <w:rPr>
                <w:rFonts w:ascii="Arial" w:eastAsia="Arial" w:hAnsi="Arial"/>
                <w:color w:val="000000"/>
                <w:sz w:val="21"/>
              </w:rPr>
              <w:t>, email)</w:t>
            </w:r>
          </w:p>
        </w:tc>
        <w:tc>
          <w:tcPr>
            <w:tcW w:w="1104" w:type="dxa"/>
            <w:tcBorders>
              <w:top w:val="single" w:sz="7" w:space="0" w:color="000000"/>
              <w:left w:val="single" w:sz="7" w:space="0" w:color="000000"/>
              <w:bottom w:val="single" w:sz="7" w:space="0" w:color="000000"/>
              <w:right w:val="single" w:sz="7" w:space="0" w:color="000000"/>
            </w:tcBorders>
          </w:tcPr>
          <w:p w14:paraId="5B372E75"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EFE345D"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2BC946"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B31F5D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62DA128" w14:textId="77777777" w:rsidR="00A65E95" w:rsidRDefault="00BF272D">
            <w:pPr>
              <w:tabs>
                <w:tab w:val="right" w:pos="6120"/>
              </w:tabs>
              <w:spacing w:before="44" w:after="80" w:line="245" w:lineRule="exact"/>
              <w:ind w:left="324"/>
              <w:textAlignment w:val="baseline"/>
              <w:rPr>
                <w:rFonts w:ascii="Arial" w:eastAsia="Arial" w:hAnsi="Arial"/>
                <w:color w:val="000000"/>
                <w:sz w:val="21"/>
              </w:rPr>
            </w:pPr>
            <w:r>
              <w:rPr>
                <w:rFonts w:ascii="Arial" w:eastAsia="Arial" w:hAnsi="Arial"/>
                <w:color w:val="000000"/>
                <w:sz w:val="21"/>
              </w:rPr>
              <w:t>1.14</w:t>
            </w:r>
            <w:r>
              <w:rPr>
                <w:rFonts w:ascii="Arial" w:eastAsia="Arial" w:hAnsi="Arial"/>
                <w:color w:val="000000"/>
                <w:sz w:val="21"/>
              </w:rPr>
              <w:tab/>
              <w:t>Local Joint Restoration Plan (incl. black start if applicable)</w:t>
            </w:r>
          </w:p>
        </w:tc>
        <w:tc>
          <w:tcPr>
            <w:tcW w:w="1104" w:type="dxa"/>
            <w:tcBorders>
              <w:top w:val="single" w:sz="7" w:space="0" w:color="000000"/>
              <w:left w:val="single" w:sz="7" w:space="0" w:color="000000"/>
              <w:bottom w:val="single" w:sz="7" w:space="0" w:color="000000"/>
              <w:right w:val="single" w:sz="7" w:space="0" w:color="000000"/>
            </w:tcBorders>
          </w:tcPr>
          <w:p w14:paraId="1F8C3A8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1AEDD7B"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C73A29C" w14:textId="77777777" w:rsidR="00A65E95" w:rsidRDefault="00BF272D">
            <w:pPr>
              <w:spacing w:after="142" w:line="227"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72418C" w14:textId="77777777">
        <w:trPr>
          <w:trHeight w:hRule="exact" w:val="359"/>
        </w:trPr>
        <w:tc>
          <w:tcPr>
            <w:tcW w:w="6226" w:type="dxa"/>
            <w:tcBorders>
              <w:top w:val="single" w:sz="7" w:space="0" w:color="000000"/>
              <w:left w:val="single" w:sz="7" w:space="0" w:color="000000"/>
              <w:bottom w:val="single" w:sz="7" w:space="0" w:color="000000"/>
              <w:right w:val="single" w:sz="7" w:space="0" w:color="000000"/>
            </w:tcBorders>
            <w:vAlign w:val="center"/>
          </w:tcPr>
          <w:p w14:paraId="56B20C28" w14:textId="77777777" w:rsidR="00A65E95" w:rsidRDefault="00BF272D">
            <w:pPr>
              <w:tabs>
                <w:tab w:val="left" w:pos="936"/>
              </w:tabs>
              <w:spacing w:before="44" w:after="56" w:line="245" w:lineRule="exact"/>
              <w:ind w:left="324"/>
              <w:textAlignment w:val="baseline"/>
              <w:rPr>
                <w:rFonts w:ascii="Arial" w:eastAsia="Arial" w:hAnsi="Arial"/>
                <w:color w:val="000000"/>
                <w:sz w:val="21"/>
              </w:rPr>
            </w:pPr>
            <w:r>
              <w:rPr>
                <w:rFonts w:ascii="Arial" w:eastAsia="Arial" w:hAnsi="Arial"/>
                <w:color w:val="000000"/>
                <w:sz w:val="21"/>
              </w:rPr>
              <w:t>1.15</w:t>
            </w:r>
            <w:r>
              <w:rPr>
                <w:rFonts w:ascii="Arial" w:eastAsia="Arial" w:hAnsi="Arial"/>
                <w:color w:val="000000"/>
                <w:sz w:val="21"/>
              </w:rPr>
              <w:tab/>
              <w:t>Maintenance Standards</w:t>
            </w:r>
          </w:p>
        </w:tc>
        <w:tc>
          <w:tcPr>
            <w:tcW w:w="1104" w:type="dxa"/>
            <w:tcBorders>
              <w:top w:val="single" w:sz="7" w:space="0" w:color="000000"/>
              <w:left w:val="single" w:sz="7" w:space="0" w:color="000000"/>
              <w:bottom w:val="single" w:sz="7" w:space="0" w:color="000000"/>
              <w:right w:val="single" w:sz="7" w:space="0" w:color="000000"/>
            </w:tcBorders>
          </w:tcPr>
          <w:p w14:paraId="07893174"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53AD73A"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5FACBB" w14:textId="77777777" w:rsidR="00A65E95" w:rsidRDefault="00BF272D">
            <w:pPr>
              <w:spacing w:after="13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1C4979DE" w14:textId="77777777" w:rsidR="00A65E95" w:rsidRDefault="00A65E95">
      <w:pPr>
        <w:sectPr w:rsidR="00A65E95">
          <w:pgSz w:w="11904" w:h="16834"/>
          <w:pgMar w:top="680" w:right="2168" w:bottom="678" w:left="1296" w:header="720" w:footer="720" w:gutter="0"/>
          <w:cols w:space="720"/>
        </w:sectPr>
      </w:pPr>
    </w:p>
    <w:p w14:paraId="49D5039A" w14:textId="42DA8DED" w:rsidR="00A65E95" w:rsidRDefault="00BF272D">
      <w:pPr>
        <w:spacing w:after="46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7968" behindDoc="1" locked="0" layoutInCell="1" allowOverlap="1" wp14:anchorId="742B39C1" wp14:editId="0D885967">
                <wp:simplePos x="0" y="0"/>
                <wp:positionH relativeFrom="page">
                  <wp:posOffset>3285490</wp:posOffset>
                </wp:positionH>
                <wp:positionV relativeFrom="page">
                  <wp:posOffset>10007600</wp:posOffset>
                </wp:positionV>
                <wp:extent cx="786765" cy="157480"/>
                <wp:effectExtent l="0" t="0" r="0" b="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7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2B39C1" id="Text Box 5" o:spid="_x0000_s1049" type="#_x0000_t202" style="position:absolute;left:0;text-align:left;margin-left:258.7pt;margin-top:788pt;width:61.95pt;height:12.4pt;z-index:-251648512;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" filled="f" stroked="f">
                <v:textbox inset="0,0,0,0">
                  <w:txbxContent>
                    <w:p w14:paraId="60168946"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24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393563A3" w14:textId="77777777">
        <w:trPr>
          <w:trHeight w:hRule="exact" w:val="653"/>
        </w:trPr>
        <w:tc>
          <w:tcPr>
            <w:tcW w:w="6226" w:type="dxa"/>
            <w:tcBorders>
              <w:top w:val="single" w:sz="7" w:space="0" w:color="000000"/>
              <w:left w:val="single" w:sz="7" w:space="0" w:color="000000"/>
              <w:bottom w:val="single" w:sz="7" w:space="0" w:color="000000"/>
              <w:right w:val="single" w:sz="7" w:space="0" w:color="000000"/>
            </w:tcBorders>
            <w:vAlign w:val="center"/>
          </w:tcPr>
          <w:p w14:paraId="0BF80F81" w14:textId="77777777" w:rsidR="00A65E95" w:rsidRDefault="00BF272D">
            <w:pPr>
              <w:spacing w:before="217" w:after="152" w:line="274" w:lineRule="exact"/>
              <w:ind w:left="144"/>
              <w:textAlignment w:val="baseline"/>
              <w:rPr>
                <w:rFonts w:ascii="Arial" w:eastAsia="Arial" w:hAnsi="Arial"/>
                <w:b/>
                <w:color w:val="000000"/>
                <w:sz w:val="24"/>
              </w:rPr>
            </w:pPr>
            <w:r>
              <w:rPr>
                <w:rFonts w:ascii="Arial" w:eastAsia="Arial" w:hAnsi="Arial"/>
                <w:b/>
                <w:color w:val="000000"/>
                <w:sz w:val="24"/>
              </w:rPr>
              <w:t>Part 2: Connection Technical Data</w:t>
            </w:r>
          </w:p>
        </w:tc>
        <w:tc>
          <w:tcPr>
            <w:tcW w:w="1104" w:type="dxa"/>
            <w:tcBorders>
              <w:top w:val="single" w:sz="7" w:space="0" w:color="000000"/>
              <w:left w:val="single" w:sz="7" w:space="0" w:color="000000"/>
              <w:bottom w:val="single" w:sz="7" w:space="0" w:color="000000"/>
              <w:right w:val="single" w:sz="7" w:space="0" w:color="000000"/>
            </w:tcBorders>
          </w:tcPr>
          <w:p w14:paraId="46777233"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F64DA0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B0E2886" w14:textId="77777777" w:rsidR="00A65E95" w:rsidRDefault="00A65E95">
            <w:pPr>
              <w:textAlignment w:val="baseline"/>
              <w:rPr>
                <w:rFonts w:ascii="Arial" w:eastAsia="Arial" w:hAnsi="Arial"/>
                <w:color w:val="000000"/>
                <w:sz w:val="24"/>
              </w:rPr>
            </w:pPr>
          </w:p>
        </w:tc>
      </w:tr>
      <w:tr w:rsidR="00A65E95" w14:paraId="25A07DB6"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03C3E94" w14:textId="77777777" w:rsidR="00A65E95" w:rsidRDefault="00BF272D">
            <w:pPr>
              <w:tabs>
                <w:tab w:val="left" w:pos="936"/>
              </w:tabs>
              <w:spacing w:before="39" w:after="52" w:line="244" w:lineRule="exact"/>
              <w:ind w:left="324"/>
              <w:textAlignment w:val="baseline"/>
              <w:rPr>
                <w:rFonts w:ascii="Arial" w:eastAsia="Arial" w:hAnsi="Arial"/>
                <w:color w:val="000000"/>
                <w:sz w:val="21"/>
              </w:rPr>
            </w:pPr>
            <w:r>
              <w:rPr>
                <w:rFonts w:ascii="Arial" w:eastAsia="Arial" w:hAnsi="Arial"/>
                <w:color w:val="000000"/>
                <w:sz w:val="21"/>
              </w:rPr>
              <w:t>2.1</w:t>
            </w:r>
            <w:r>
              <w:rPr>
                <w:rFonts w:ascii="Arial" w:eastAsia="Arial" w:hAnsi="Arial"/>
                <w:color w:val="000000"/>
                <w:sz w:val="21"/>
              </w:rPr>
              <w:tab/>
              <w:t>DRC Schedule 5 - Users System Data</w:t>
            </w:r>
          </w:p>
        </w:tc>
        <w:tc>
          <w:tcPr>
            <w:tcW w:w="1104" w:type="dxa"/>
            <w:tcBorders>
              <w:top w:val="single" w:sz="7" w:space="0" w:color="000000"/>
              <w:left w:val="single" w:sz="7" w:space="0" w:color="000000"/>
              <w:bottom w:val="single" w:sz="7" w:space="0" w:color="000000"/>
              <w:right w:val="single" w:sz="7" w:space="0" w:color="000000"/>
            </w:tcBorders>
          </w:tcPr>
          <w:p w14:paraId="32398FDB"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65508119"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C75934B" w14:textId="77777777" w:rsidR="00A65E95" w:rsidRDefault="00A65E95">
            <w:pPr>
              <w:textAlignment w:val="baseline"/>
              <w:rPr>
                <w:rFonts w:ascii="Arial" w:eastAsia="Arial" w:hAnsi="Arial"/>
                <w:color w:val="000000"/>
                <w:sz w:val="24"/>
              </w:rPr>
            </w:pPr>
          </w:p>
        </w:tc>
      </w:tr>
      <w:tr w:rsidR="00A65E95" w14:paraId="6E7D88D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19038450" w14:textId="77777777" w:rsidR="00A65E95" w:rsidRDefault="00BF272D">
            <w:pPr>
              <w:tabs>
                <w:tab w:val="left" w:pos="1224"/>
              </w:tabs>
              <w:spacing w:before="59" w:after="57" w:line="244" w:lineRule="exact"/>
              <w:ind w:left="414"/>
              <w:textAlignment w:val="baseline"/>
              <w:rPr>
                <w:rFonts w:ascii="Arial" w:eastAsia="Arial" w:hAnsi="Arial"/>
                <w:color w:val="000000"/>
                <w:sz w:val="21"/>
              </w:rPr>
            </w:pPr>
            <w:r>
              <w:rPr>
                <w:rFonts w:ascii="Arial" w:eastAsia="Arial" w:hAnsi="Arial"/>
                <w:color w:val="000000"/>
                <w:sz w:val="21"/>
              </w:rPr>
              <w:t>2.1.1</w:t>
            </w:r>
            <w:r>
              <w:rPr>
                <w:rFonts w:ascii="Arial" w:eastAsia="Arial" w:hAnsi="Arial"/>
                <w:color w:val="000000"/>
                <w:sz w:val="21"/>
              </w:rPr>
              <w:tab/>
              <w:t>System Configuration Data</w:t>
            </w:r>
          </w:p>
        </w:tc>
        <w:tc>
          <w:tcPr>
            <w:tcW w:w="1104" w:type="dxa"/>
            <w:tcBorders>
              <w:top w:val="single" w:sz="7" w:space="0" w:color="000000"/>
              <w:left w:val="single" w:sz="7" w:space="0" w:color="000000"/>
              <w:bottom w:val="single" w:sz="7" w:space="0" w:color="000000"/>
              <w:right w:val="single" w:sz="7" w:space="0" w:color="000000"/>
            </w:tcBorders>
          </w:tcPr>
          <w:p w14:paraId="36F7B8B2"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875510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7B1E3D1" w14:textId="77777777" w:rsidR="00A65E95" w:rsidRDefault="00A65E95">
            <w:pPr>
              <w:textAlignment w:val="baseline"/>
              <w:rPr>
                <w:rFonts w:ascii="Arial" w:eastAsia="Arial" w:hAnsi="Arial"/>
                <w:color w:val="000000"/>
                <w:sz w:val="24"/>
              </w:rPr>
            </w:pPr>
          </w:p>
        </w:tc>
      </w:tr>
      <w:tr w:rsidR="00A65E95" w14:paraId="763526D4"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0F7779F" w14:textId="77777777" w:rsidR="00A65E95" w:rsidRDefault="00BF272D">
            <w:pPr>
              <w:spacing w:before="39" w:after="52" w:line="244" w:lineRule="exact"/>
              <w:ind w:left="1494"/>
              <w:textAlignment w:val="baseline"/>
              <w:rPr>
                <w:rFonts w:ascii="Arial" w:eastAsia="Arial" w:hAnsi="Arial"/>
                <w:color w:val="000000"/>
                <w:sz w:val="21"/>
              </w:rPr>
            </w:pPr>
            <w:r>
              <w:rPr>
                <w:rFonts w:ascii="Arial" w:eastAsia="Arial" w:hAnsi="Arial"/>
                <w:color w:val="000000"/>
                <w:sz w:val="21"/>
              </w:rPr>
              <w:t>Users System Layout &amp; Single Line Diagram</w:t>
            </w:r>
          </w:p>
        </w:tc>
        <w:tc>
          <w:tcPr>
            <w:tcW w:w="1104" w:type="dxa"/>
            <w:tcBorders>
              <w:top w:val="single" w:sz="7" w:space="0" w:color="000000"/>
              <w:left w:val="single" w:sz="7" w:space="0" w:color="000000"/>
              <w:bottom w:val="single" w:sz="7" w:space="0" w:color="000000"/>
              <w:right w:val="single" w:sz="7" w:space="0" w:color="000000"/>
            </w:tcBorders>
          </w:tcPr>
          <w:p w14:paraId="10B4EE99"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8322346"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7FF70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6379E3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1F77F1"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Reactive Compensation</w:t>
            </w:r>
          </w:p>
        </w:tc>
        <w:tc>
          <w:tcPr>
            <w:tcW w:w="1104" w:type="dxa"/>
            <w:tcBorders>
              <w:top w:val="single" w:sz="7" w:space="0" w:color="000000"/>
              <w:left w:val="single" w:sz="7" w:space="0" w:color="000000"/>
              <w:bottom w:val="single" w:sz="7" w:space="0" w:color="000000"/>
              <w:right w:val="single" w:sz="7" w:space="0" w:color="000000"/>
            </w:tcBorders>
          </w:tcPr>
          <w:p w14:paraId="02494C2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FBCB9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6BE1BA6"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E568D7"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EBCDDC6"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Substation Infrastructure</w:t>
            </w:r>
          </w:p>
        </w:tc>
        <w:tc>
          <w:tcPr>
            <w:tcW w:w="1104" w:type="dxa"/>
            <w:tcBorders>
              <w:top w:val="single" w:sz="7" w:space="0" w:color="000000"/>
              <w:left w:val="single" w:sz="7" w:space="0" w:color="000000"/>
              <w:bottom w:val="single" w:sz="7" w:space="0" w:color="000000"/>
              <w:right w:val="single" w:sz="7" w:space="0" w:color="000000"/>
            </w:tcBorders>
          </w:tcPr>
          <w:p w14:paraId="6E94C733"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CAADA4C"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1858FAB"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021CE5"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AF3D227" w14:textId="77777777" w:rsidR="00A65E95" w:rsidRDefault="00BF272D">
            <w:pPr>
              <w:spacing w:before="59" w:after="57" w:line="244" w:lineRule="exact"/>
              <w:ind w:left="1494"/>
              <w:textAlignment w:val="baseline"/>
              <w:rPr>
                <w:rFonts w:ascii="Arial" w:eastAsia="Arial" w:hAnsi="Arial"/>
                <w:color w:val="000000"/>
                <w:sz w:val="21"/>
              </w:rPr>
            </w:pPr>
            <w:r>
              <w:rPr>
                <w:rFonts w:ascii="Arial" w:eastAsia="Arial" w:hAnsi="Arial"/>
                <w:color w:val="000000"/>
                <w:sz w:val="21"/>
              </w:rPr>
              <w:t>Circuit Parameters</w:t>
            </w:r>
          </w:p>
        </w:tc>
        <w:tc>
          <w:tcPr>
            <w:tcW w:w="1104" w:type="dxa"/>
            <w:tcBorders>
              <w:top w:val="single" w:sz="7" w:space="0" w:color="000000"/>
              <w:left w:val="single" w:sz="7" w:space="0" w:color="000000"/>
              <w:bottom w:val="single" w:sz="7" w:space="0" w:color="000000"/>
              <w:right w:val="single" w:sz="7" w:space="0" w:color="000000"/>
            </w:tcBorders>
          </w:tcPr>
          <w:p w14:paraId="06D1F80A"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0255141"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2AAF83C"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CFB1CF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01B43DA" w14:textId="77777777" w:rsidR="00A65E95" w:rsidRDefault="00BF272D">
            <w:pPr>
              <w:spacing w:before="44" w:after="47" w:line="244" w:lineRule="exact"/>
              <w:ind w:left="1494"/>
              <w:textAlignment w:val="baseline"/>
              <w:rPr>
                <w:rFonts w:ascii="Arial" w:eastAsia="Arial" w:hAnsi="Arial"/>
                <w:color w:val="000000"/>
                <w:sz w:val="21"/>
              </w:rPr>
            </w:pPr>
            <w:r>
              <w:rPr>
                <w:rFonts w:ascii="Arial" w:eastAsia="Arial" w:hAnsi="Arial"/>
                <w:color w:val="000000"/>
                <w:sz w:val="21"/>
              </w:rPr>
              <w:t>Transformer Data</w:t>
            </w:r>
          </w:p>
        </w:tc>
        <w:tc>
          <w:tcPr>
            <w:tcW w:w="1104" w:type="dxa"/>
            <w:tcBorders>
              <w:top w:val="single" w:sz="7" w:space="0" w:color="000000"/>
              <w:left w:val="single" w:sz="7" w:space="0" w:color="000000"/>
              <w:bottom w:val="single" w:sz="7" w:space="0" w:color="000000"/>
              <w:right w:val="single" w:sz="7" w:space="0" w:color="000000"/>
            </w:tcBorders>
          </w:tcPr>
          <w:p w14:paraId="3106C0B0"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B1AE625"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1FC093D" w14:textId="77777777" w:rsidR="00A65E95" w:rsidRDefault="00BF272D">
            <w:pPr>
              <w:spacing w:after="11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AC465C9"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891EA60" w14:textId="77777777" w:rsidR="00A65E95" w:rsidRDefault="00BF272D">
            <w:pPr>
              <w:spacing w:before="64" w:after="52" w:line="244" w:lineRule="exact"/>
              <w:ind w:left="1494"/>
              <w:textAlignment w:val="baseline"/>
              <w:rPr>
                <w:rFonts w:ascii="Arial" w:eastAsia="Arial" w:hAnsi="Arial"/>
                <w:color w:val="000000"/>
                <w:sz w:val="21"/>
              </w:rPr>
            </w:pPr>
            <w:r>
              <w:rPr>
                <w:rFonts w:ascii="Arial" w:eastAsia="Arial" w:hAnsi="Arial"/>
                <w:color w:val="000000"/>
                <w:sz w:val="21"/>
              </w:rPr>
              <w:t>Switchgear Data</w:t>
            </w:r>
          </w:p>
        </w:tc>
        <w:tc>
          <w:tcPr>
            <w:tcW w:w="1104" w:type="dxa"/>
            <w:tcBorders>
              <w:top w:val="single" w:sz="7" w:space="0" w:color="000000"/>
              <w:left w:val="single" w:sz="7" w:space="0" w:color="000000"/>
              <w:bottom w:val="single" w:sz="7" w:space="0" w:color="000000"/>
              <w:right w:val="single" w:sz="7" w:space="0" w:color="000000"/>
            </w:tcBorders>
          </w:tcPr>
          <w:p w14:paraId="60D91E6B"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470DBE5"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8B09EAE" w14:textId="77777777" w:rsidR="00A65E95" w:rsidRDefault="00BF272D">
            <w:pPr>
              <w:spacing w:after="13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C6E9205"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B818B23" w14:textId="77777777" w:rsidR="00A65E95" w:rsidRDefault="00BF272D">
            <w:pPr>
              <w:tabs>
                <w:tab w:val="left" w:pos="1224"/>
              </w:tabs>
              <w:spacing w:before="44" w:after="62" w:line="244" w:lineRule="exact"/>
              <w:ind w:left="414"/>
              <w:textAlignment w:val="baseline"/>
              <w:rPr>
                <w:rFonts w:ascii="Arial" w:eastAsia="Arial" w:hAnsi="Arial"/>
                <w:color w:val="000000"/>
                <w:sz w:val="21"/>
              </w:rPr>
            </w:pPr>
            <w:r>
              <w:rPr>
                <w:rFonts w:ascii="Arial" w:eastAsia="Arial" w:hAnsi="Arial"/>
                <w:color w:val="000000"/>
                <w:sz w:val="21"/>
              </w:rPr>
              <w:t>2.1.2</w:t>
            </w:r>
            <w:r>
              <w:rPr>
                <w:rFonts w:ascii="Arial" w:eastAsia="Arial" w:hAnsi="Arial"/>
                <w:color w:val="000000"/>
                <w:sz w:val="21"/>
              </w:rPr>
              <w:tab/>
              <w:t>Protection Systems</w:t>
            </w:r>
          </w:p>
        </w:tc>
        <w:tc>
          <w:tcPr>
            <w:tcW w:w="1104" w:type="dxa"/>
            <w:tcBorders>
              <w:top w:val="single" w:sz="7" w:space="0" w:color="000000"/>
              <w:left w:val="single" w:sz="7" w:space="0" w:color="000000"/>
              <w:bottom w:val="single" w:sz="7" w:space="0" w:color="000000"/>
              <w:right w:val="single" w:sz="7" w:space="0" w:color="000000"/>
            </w:tcBorders>
          </w:tcPr>
          <w:p w14:paraId="43C3A39E"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368BF70"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484F9C4" w14:textId="77777777" w:rsidR="00A65E95" w:rsidRDefault="00A65E95">
            <w:pPr>
              <w:textAlignment w:val="baseline"/>
              <w:rPr>
                <w:rFonts w:ascii="Arial" w:eastAsia="Arial" w:hAnsi="Arial"/>
                <w:color w:val="000000"/>
                <w:sz w:val="24"/>
              </w:rPr>
            </w:pPr>
          </w:p>
        </w:tc>
      </w:tr>
      <w:tr w:rsidR="00A65E95" w14:paraId="48B76A2E"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58E49E09" w14:textId="77777777" w:rsidR="00A65E95" w:rsidRDefault="00BF272D">
            <w:pPr>
              <w:spacing w:before="59" w:after="52"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58F9F67"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01E30DF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9C2EAC" w14:textId="77777777" w:rsidR="00A65E95" w:rsidRDefault="00BF272D">
            <w:pPr>
              <w:spacing w:after="13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47139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3F7154A2" w14:textId="77777777" w:rsidR="00A65E95" w:rsidRDefault="00BF272D">
            <w:pPr>
              <w:spacing w:before="44" w:after="62" w:line="244" w:lineRule="exact"/>
              <w:ind w:left="1494"/>
              <w:textAlignment w:val="baseline"/>
              <w:rPr>
                <w:rFonts w:ascii="Arial" w:eastAsia="Arial" w:hAnsi="Arial"/>
                <w:color w:val="000000"/>
                <w:sz w:val="21"/>
              </w:rPr>
            </w:pPr>
            <w:r>
              <w:rPr>
                <w:rFonts w:ascii="Arial" w:eastAsia="Arial" w:hAnsi="Arial"/>
                <w:color w:val="000000"/>
                <w:sz w:val="21"/>
              </w:rPr>
              <w:t>User System Auto Reclose facilities &amp; settings</w:t>
            </w:r>
          </w:p>
        </w:tc>
        <w:tc>
          <w:tcPr>
            <w:tcW w:w="1104" w:type="dxa"/>
            <w:tcBorders>
              <w:top w:val="single" w:sz="7" w:space="0" w:color="000000"/>
              <w:left w:val="single" w:sz="7" w:space="0" w:color="000000"/>
              <w:bottom w:val="single" w:sz="7" w:space="0" w:color="000000"/>
              <w:right w:val="single" w:sz="7" w:space="0" w:color="000000"/>
            </w:tcBorders>
          </w:tcPr>
          <w:p w14:paraId="79C8903B"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E522F48"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1EC9CC5" w14:textId="77777777" w:rsidR="00A65E95" w:rsidRDefault="00BF272D">
            <w:pPr>
              <w:spacing w:after="124"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408B15F"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AC6B85C"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User System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249B5FB0"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7B2BA9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EAD93B8"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DFABEDD"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5C892D7A"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Circuit Breaker Fail</w:t>
            </w:r>
          </w:p>
        </w:tc>
        <w:tc>
          <w:tcPr>
            <w:tcW w:w="1104" w:type="dxa"/>
            <w:tcBorders>
              <w:top w:val="single" w:sz="7" w:space="0" w:color="000000"/>
              <w:left w:val="single" w:sz="7" w:space="0" w:color="000000"/>
              <w:bottom w:val="single" w:sz="7" w:space="0" w:color="000000"/>
              <w:right w:val="single" w:sz="7" w:space="0" w:color="000000"/>
            </w:tcBorders>
          </w:tcPr>
          <w:p w14:paraId="15A2825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66F9927"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2533A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8CBB173"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7791D97"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Transformer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7C712C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CD76E3B"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FAC8735"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444FBF9"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696387A1" w14:textId="77777777" w:rsidR="00A65E95" w:rsidRDefault="00BF272D">
            <w:pPr>
              <w:spacing w:before="39" w:after="62" w:line="244" w:lineRule="exact"/>
              <w:ind w:left="1494"/>
              <w:textAlignment w:val="baseline"/>
              <w:rPr>
                <w:rFonts w:ascii="Arial" w:eastAsia="Arial" w:hAnsi="Arial"/>
                <w:color w:val="000000"/>
                <w:sz w:val="21"/>
              </w:rPr>
            </w:pPr>
            <w:r>
              <w:rPr>
                <w:rFonts w:ascii="Arial" w:eastAsia="Arial" w:hAnsi="Arial"/>
                <w:color w:val="000000"/>
                <w:sz w:val="21"/>
              </w:rPr>
              <w:t>System Fault Clearance Times</w:t>
            </w:r>
          </w:p>
        </w:tc>
        <w:tc>
          <w:tcPr>
            <w:tcW w:w="1104" w:type="dxa"/>
            <w:tcBorders>
              <w:top w:val="single" w:sz="7" w:space="0" w:color="000000"/>
              <w:left w:val="single" w:sz="7" w:space="0" w:color="000000"/>
              <w:bottom w:val="single" w:sz="7" w:space="0" w:color="000000"/>
              <w:right w:val="single" w:sz="7" w:space="0" w:color="000000"/>
            </w:tcBorders>
          </w:tcPr>
          <w:p w14:paraId="2A57192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6A6DF6EA"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65CD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9A1DEAD"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583650F" w14:textId="77777777" w:rsidR="00A65E95" w:rsidRDefault="00BF272D">
            <w:pPr>
              <w:spacing w:before="59" w:after="66" w:line="244" w:lineRule="exact"/>
              <w:ind w:left="1494"/>
              <w:textAlignment w:val="baseline"/>
              <w:rPr>
                <w:rFonts w:ascii="Arial" w:eastAsia="Arial" w:hAnsi="Arial"/>
                <w:color w:val="000000"/>
                <w:sz w:val="21"/>
              </w:rPr>
            </w:pPr>
            <w:r>
              <w:rPr>
                <w:rFonts w:ascii="Arial" w:eastAsia="Arial" w:hAnsi="Arial"/>
                <w:color w:val="000000"/>
                <w:sz w:val="21"/>
              </w:rPr>
              <w:t>Generator protection and settings</w:t>
            </w:r>
          </w:p>
        </w:tc>
        <w:tc>
          <w:tcPr>
            <w:tcW w:w="1104" w:type="dxa"/>
            <w:tcBorders>
              <w:top w:val="single" w:sz="7" w:space="0" w:color="000000"/>
              <w:left w:val="single" w:sz="7" w:space="0" w:color="000000"/>
              <w:bottom w:val="single" w:sz="7" w:space="0" w:color="000000"/>
              <w:right w:val="single" w:sz="7" w:space="0" w:color="000000"/>
            </w:tcBorders>
          </w:tcPr>
          <w:p w14:paraId="5CC8D5F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FC5B662"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F289EA" w14:textId="77777777" w:rsidR="00A65E95" w:rsidRDefault="00BF272D">
            <w:pPr>
              <w:spacing w:after="148"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556756C"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11E878AE" w14:textId="77777777" w:rsidR="00A65E95" w:rsidRDefault="00BF272D">
            <w:pPr>
              <w:tabs>
                <w:tab w:val="left" w:pos="1224"/>
              </w:tabs>
              <w:spacing w:before="39" w:after="62" w:line="244" w:lineRule="exact"/>
              <w:ind w:left="414"/>
              <w:textAlignment w:val="baseline"/>
              <w:rPr>
                <w:rFonts w:ascii="Arial" w:eastAsia="Arial" w:hAnsi="Arial"/>
                <w:color w:val="000000"/>
                <w:sz w:val="21"/>
              </w:rPr>
            </w:pPr>
            <w:r>
              <w:rPr>
                <w:rFonts w:ascii="Arial" w:eastAsia="Arial" w:hAnsi="Arial"/>
                <w:color w:val="000000"/>
                <w:sz w:val="21"/>
              </w:rPr>
              <w:t>2.1.3</w:t>
            </w:r>
            <w:r>
              <w:rPr>
                <w:rFonts w:ascii="Arial" w:eastAsia="Arial" w:hAnsi="Arial"/>
                <w:color w:val="000000"/>
                <w:sz w:val="21"/>
              </w:rPr>
              <w:tab/>
              <w:t>User System Studies (if required)</w:t>
            </w:r>
          </w:p>
        </w:tc>
        <w:tc>
          <w:tcPr>
            <w:tcW w:w="1104" w:type="dxa"/>
            <w:tcBorders>
              <w:top w:val="single" w:sz="7" w:space="0" w:color="000000"/>
              <w:left w:val="single" w:sz="7" w:space="0" w:color="000000"/>
              <w:bottom w:val="single" w:sz="7" w:space="0" w:color="000000"/>
              <w:right w:val="single" w:sz="7" w:space="0" w:color="000000"/>
            </w:tcBorders>
          </w:tcPr>
          <w:p w14:paraId="1E6A58E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0E20191"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962FB7B"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5A1C9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0E3A4F8" w14:textId="77777777" w:rsidR="00A65E95" w:rsidRDefault="00BF272D">
            <w:pPr>
              <w:tabs>
                <w:tab w:val="left" w:pos="936"/>
              </w:tabs>
              <w:spacing w:before="59" w:after="66" w:line="244" w:lineRule="exact"/>
              <w:ind w:left="324"/>
              <w:textAlignment w:val="baseline"/>
              <w:rPr>
                <w:rFonts w:ascii="Arial" w:eastAsia="Arial" w:hAnsi="Arial"/>
                <w:color w:val="000000"/>
                <w:sz w:val="21"/>
              </w:rPr>
            </w:pPr>
            <w:r>
              <w:rPr>
                <w:rFonts w:ascii="Arial" w:eastAsia="Arial" w:hAnsi="Arial"/>
                <w:color w:val="000000"/>
                <w:sz w:val="21"/>
              </w:rPr>
              <w:t>2.2</w:t>
            </w:r>
            <w:r>
              <w:rPr>
                <w:rFonts w:ascii="Arial" w:eastAsia="Arial" w:hAnsi="Arial"/>
                <w:color w:val="000000"/>
                <w:sz w:val="21"/>
              </w:rPr>
              <w:tab/>
              <w:t>Protection Settings Reports</w:t>
            </w:r>
          </w:p>
        </w:tc>
        <w:tc>
          <w:tcPr>
            <w:tcW w:w="1104" w:type="dxa"/>
            <w:tcBorders>
              <w:top w:val="single" w:sz="7" w:space="0" w:color="000000"/>
              <w:left w:val="single" w:sz="7" w:space="0" w:color="000000"/>
              <w:bottom w:val="single" w:sz="7" w:space="0" w:color="000000"/>
              <w:right w:val="single" w:sz="7" w:space="0" w:color="000000"/>
            </w:tcBorders>
          </w:tcPr>
          <w:p w14:paraId="683CBE25"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D577B9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02E1EA3" w14:textId="77777777" w:rsidR="00A65E95" w:rsidRDefault="00A65E95">
            <w:pPr>
              <w:textAlignment w:val="baseline"/>
              <w:rPr>
                <w:rFonts w:ascii="Arial" w:eastAsia="Arial" w:hAnsi="Arial"/>
                <w:color w:val="000000"/>
                <w:sz w:val="24"/>
              </w:rPr>
            </w:pPr>
          </w:p>
        </w:tc>
      </w:tr>
      <w:tr w:rsidR="00A65E95" w14:paraId="339073A0"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006E036"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2.2.1</w:t>
            </w:r>
            <w:r>
              <w:rPr>
                <w:rFonts w:ascii="Arial" w:eastAsia="Arial" w:hAnsi="Arial"/>
                <w:color w:val="000000"/>
                <w:sz w:val="21"/>
              </w:rPr>
              <w:tab/>
              <w:t>Protection Discrimination Review</w:t>
            </w:r>
          </w:p>
        </w:tc>
        <w:tc>
          <w:tcPr>
            <w:tcW w:w="1104" w:type="dxa"/>
            <w:tcBorders>
              <w:top w:val="single" w:sz="7" w:space="0" w:color="000000"/>
              <w:left w:val="single" w:sz="7" w:space="0" w:color="000000"/>
              <w:bottom w:val="single" w:sz="7" w:space="0" w:color="000000"/>
              <w:right w:val="single" w:sz="7" w:space="0" w:color="000000"/>
            </w:tcBorders>
          </w:tcPr>
          <w:p w14:paraId="12D442EC"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7418204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C9AA3F2"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38F9D52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08C81" w14:textId="77777777" w:rsidR="00A65E95" w:rsidRDefault="00BF272D">
            <w:pPr>
              <w:tabs>
                <w:tab w:val="left" w:pos="1224"/>
              </w:tabs>
              <w:spacing w:before="59" w:after="66" w:line="244" w:lineRule="exact"/>
              <w:ind w:left="414"/>
              <w:textAlignment w:val="baseline"/>
              <w:rPr>
                <w:rFonts w:ascii="Arial" w:eastAsia="Arial" w:hAnsi="Arial"/>
                <w:color w:val="000000"/>
                <w:sz w:val="21"/>
              </w:rPr>
            </w:pPr>
            <w:r>
              <w:rPr>
                <w:rFonts w:ascii="Arial" w:eastAsia="Arial" w:hAnsi="Arial"/>
                <w:color w:val="000000"/>
                <w:sz w:val="21"/>
              </w:rPr>
              <w:t>2.2.2</w:t>
            </w:r>
            <w:r>
              <w:rPr>
                <w:rFonts w:ascii="Arial" w:eastAsia="Arial" w:hAnsi="Arial"/>
                <w:color w:val="000000"/>
                <w:sz w:val="21"/>
              </w:rPr>
              <w:tab/>
              <w:t>Protection of Interconnecting Connections</w:t>
            </w:r>
          </w:p>
        </w:tc>
        <w:tc>
          <w:tcPr>
            <w:tcW w:w="1104" w:type="dxa"/>
            <w:tcBorders>
              <w:top w:val="single" w:sz="7" w:space="0" w:color="000000"/>
              <w:left w:val="single" w:sz="7" w:space="0" w:color="000000"/>
              <w:bottom w:val="single" w:sz="7" w:space="0" w:color="000000"/>
              <w:right w:val="single" w:sz="7" w:space="0" w:color="000000"/>
            </w:tcBorders>
          </w:tcPr>
          <w:p w14:paraId="5B0B005C"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019BEE9"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6BDC34B" w14:textId="77777777" w:rsidR="00A65E95" w:rsidRDefault="00BF272D">
            <w:pPr>
              <w:spacing w:after="143"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3847F86"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3725EBA"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2.3</w:t>
            </w:r>
            <w:r>
              <w:rPr>
                <w:rFonts w:ascii="Arial" w:eastAsia="Arial" w:hAnsi="Arial"/>
                <w:color w:val="000000"/>
                <w:sz w:val="21"/>
              </w:rPr>
              <w:tab/>
              <w:t xml:space="preserve">Special Automatic Facilities </w:t>
            </w:r>
            <w:proofErr w:type="gramStart"/>
            <w:r>
              <w:rPr>
                <w:rFonts w:ascii="Arial" w:eastAsia="Arial" w:hAnsi="Arial"/>
                <w:color w:val="000000"/>
                <w:sz w:val="21"/>
              </w:rPr>
              <w:t>e.g.</w:t>
            </w:r>
            <w:proofErr w:type="gramEnd"/>
            <w:r>
              <w:rPr>
                <w:rFonts w:ascii="Arial" w:eastAsia="Arial" w:hAnsi="Arial"/>
                <w:color w:val="000000"/>
                <w:sz w:val="21"/>
              </w:rPr>
              <w:t xml:space="preserve">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35A8FC8F"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EEDBE83"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1B262C8" w14:textId="77777777" w:rsidR="00A65E95" w:rsidRDefault="00BF272D">
            <w:pPr>
              <w:spacing w:after="124"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0AE430"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D1D3508" w14:textId="77777777" w:rsidR="00A65E95" w:rsidRDefault="00BF272D">
            <w:pPr>
              <w:tabs>
                <w:tab w:val="left" w:pos="936"/>
              </w:tabs>
              <w:spacing w:before="54" w:after="66" w:line="244" w:lineRule="exact"/>
              <w:ind w:left="324"/>
              <w:textAlignment w:val="baseline"/>
              <w:rPr>
                <w:rFonts w:ascii="Arial" w:eastAsia="Arial" w:hAnsi="Arial"/>
                <w:color w:val="000000"/>
                <w:sz w:val="21"/>
              </w:rPr>
            </w:pPr>
            <w:r>
              <w:rPr>
                <w:rFonts w:ascii="Arial" w:eastAsia="Arial" w:hAnsi="Arial"/>
                <w:color w:val="000000"/>
                <w:sz w:val="21"/>
              </w:rPr>
              <w:t>2.4</w:t>
            </w:r>
            <w:r>
              <w:rPr>
                <w:rFonts w:ascii="Arial" w:eastAsia="Arial" w:hAnsi="Arial"/>
                <w:color w:val="000000"/>
                <w:sz w:val="21"/>
              </w:rPr>
              <w:tab/>
              <w:t>Operational Metering</w:t>
            </w:r>
          </w:p>
        </w:tc>
        <w:tc>
          <w:tcPr>
            <w:tcW w:w="1104" w:type="dxa"/>
            <w:tcBorders>
              <w:top w:val="single" w:sz="7" w:space="0" w:color="000000"/>
              <w:left w:val="single" w:sz="7" w:space="0" w:color="000000"/>
              <w:bottom w:val="single" w:sz="7" w:space="0" w:color="000000"/>
              <w:right w:val="single" w:sz="7" w:space="0" w:color="000000"/>
            </w:tcBorders>
          </w:tcPr>
          <w:p w14:paraId="14886FB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51318F7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559FB4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4CA2B34"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4E0BADC" w14:textId="77777777" w:rsidR="00A65E95" w:rsidRDefault="00BF272D">
            <w:pPr>
              <w:tabs>
                <w:tab w:val="left" w:pos="936"/>
              </w:tabs>
              <w:spacing w:before="44" w:after="57" w:line="244" w:lineRule="exact"/>
              <w:ind w:left="324"/>
              <w:textAlignment w:val="baseline"/>
              <w:rPr>
                <w:rFonts w:ascii="Arial" w:eastAsia="Arial" w:hAnsi="Arial"/>
                <w:color w:val="000000"/>
                <w:sz w:val="21"/>
              </w:rPr>
            </w:pPr>
            <w:r>
              <w:rPr>
                <w:rFonts w:ascii="Arial" w:eastAsia="Arial" w:hAnsi="Arial"/>
                <w:color w:val="000000"/>
                <w:sz w:val="21"/>
              </w:rPr>
              <w:t>2.5</w:t>
            </w:r>
            <w:r>
              <w:rPr>
                <w:rFonts w:ascii="Arial" w:eastAsia="Arial" w:hAnsi="Arial"/>
                <w:color w:val="000000"/>
                <w:sz w:val="21"/>
              </w:rPr>
              <w:tab/>
              <w:t>Tariff Metering</w:t>
            </w:r>
          </w:p>
        </w:tc>
        <w:tc>
          <w:tcPr>
            <w:tcW w:w="1104" w:type="dxa"/>
            <w:tcBorders>
              <w:top w:val="single" w:sz="7" w:space="0" w:color="000000"/>
              <w:left w:val="single" w:sz="7" w:space="0" w:color="000000"/>
              <w:bottom w:val="single" w:sz="7" w:space="0" w:color="000000"/>
              <w:right w:val="single" w:sz="7" w:space="0" w:color="000000"/>
            </w:tcBorders>
          </w:tcPr>
          <w:p w14:paraId="6C6D7751" w14:textId="77777777" w:rsidR="00A65E95" w:rsidRDefault="00BF272D">
            <w:pPr>
              <w:spacing w:after="119" w:line="226" w:lineRule="exact"/>
              <w:jc w:val="center"/>
              <w:textAlignment w:val="baseline"/>
              <w:rPr>
                <w:rFonts w:ascii="Arial" w:eastAsia="Arial" w:hAnsi="Arial"/>
                <w:color w:val="000000"/>
                <w:sz w:val="21"/>
              </w:rPr>
            </w:pPr>
            <w:proofErr w:type="spellStart"/>
            <w:r>
              <w:rPr>
                <w:rFonts w:ascii="Arial" w:eastAsia="Arial" w:hAnsi="Arial"/>
                <w:color w:val="000000"/>
                <w:sz w:val="21"/>
              </w:rPr>
              <w:t>Elexon</w:t>
            </w:r>
            <w:proofErr w:type="spellEnd"/>
          </w:p>
        </w:tc>
        <w:tc>
          <w:tcPr>
            <w:tcW w:w="547" w:type="dxa"/>
            <w:tcBorders>
              <w:top w:val="single" w:sz="7" w:space="0" w:color="000000"/>
              <w:left w:val="single" w:sz="7" w:space="0" w:color="000000"/>
              <w:bottom w:val="single" w:sz="7" w:space="0" w:color="000000"/>
              <w:right w:val="single" w:sz="7" w:space="0" w:color="000000"/>
            </w:tcBorders>
          </w:tcPr>
          <w:p w14:paraId="3E873FC2"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5A5CD84"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8991374"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7AE83318"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2.6</w:t>
            </w:r>
            <w:r>
              <w:rPr>
                <w:rFonts w:ascii="Arial" w:eastAsia="Arial" w:hAnsi="Arial"/>
                <w:color w:val="000000"/>
                <w:sz w:val="21"/>
              </w:rPr>
              <w:tab/>
              <w:t>Operational Communications</w:t>
            </w:r>
          </w:p>
        </w:tc>
        <w:tc>
          <w:tcPr>
            <w:tcW w:w="1104" w:type="dxa"/>
            <w:tcBorders>
              <w:top w:val="single" w:sz="7" w:space="0" w:color="000000"/>
              <w:left w:val="single" w:sz="7" w:space="0" w:color="000000"/>
              <w:bottom w:val="single" w:sz="7" w:space="0" w:color="000000"/>
              <w:right w:val="single" w:sz="7" w:space="0" w:color="000000"/>
            </w:tcBorders>
          </w:tcPr>
          <w:p w14:paraId="38FD0B51"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A7F5F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C94193C" w14:textId="77777777" w:rsidR="00A65E95" w:rsidRDefault="00A65E95">
            <w:pPr>
              <w:textAlignment w:val="baseline"/>
              <w:rPr>
                <w:rFonts w:ascii="Arial" w:eastAsia="Arial" w:hAnsi="Arial"/>
                <w:color w:val="000000"/>
                <w:sz w:val="24"/>
              </w:rPr>
            </w:pPr>
          </w:p>
        </w:tc>
      </w:tr>
      <w:tr w:rsidR="00A65E95" w14:paraId="600CF4D0"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38BF7F8"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2.6.1</w:t>
            </w:r>
            <w:r>
              <w:rPr>
                <w:rFonts w:ascii="Arial" w:eastAsia="Arial" w:hAnsi="Arial"/>
                <w:color w:val="000000"/>
                <w:sz w:val="21"/>
              </w:rPr>
              <w:tab/>
              <w:t>EDL &amp; EDT</w:t>
            </w:r>
          </w:p>
        </w:tc>
        <w:tc>
          <w:tcPr>
            <w:tcW w:w="1104" w:type="dxa"/>
            <w:tcBorders>
              <w:top w:val="single" w:sz="7" w:space="0" w:color="000000"/>
              <w:left w:val="single" w:sz="7" w:space="0" w:color="000000"/>
              <w:bottom w:val="single" w:sz="7" w:space="0" w:color="000000"/>
              <w:right w:val="single" w:sz="7" w:space="0" w:color="000000"/>
            </w:tcBorders>
          </w:tcPr>
          <w:p w14:paraId="5BB4D316"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12E5B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7032E1D"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5CB6263"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C18A714" w14:textId="77777777" w:rsidR="00A65E95" w:rsidRDefault="00BF272D">
            <w:pPr>
              <w:tabs>
                <w:tab w:val="left" w:pos="936"/>
              </w:tabs>
              <w:spacing w:before="59" w:after="61" w:line="244" w:lineRule="exact"/>
              <w:ind w:left="324"/>
              <w:textAlignment w:val="baseline"/>
              <w:rPr>
                <w:rFonts w:ascii="Arial" w:eastAsia="Arial" w:hAnsi="Arial"/>
                <w:color w:val="000000"/>
                <w:sz w:val="21"/>
              </w:rPr>
            </w:pPr>
            <w:r>
              <w:rPr>
                <w:rFonts w:ascii="Arial" w:eastAsia="Arial" w:hAnsi="Arial"/>
                <w:color w:val="000000"/>
                <w:sz w:val="21"/>
              </w:rPr>
              <w:t>2.7</w:t>
            </w:r>
            <w:r>
              <w:rPr>
                <w:rFonts w:ascii="Arial" w:eastAsia="Arial" w:hAnsi="Arial"/>
                <w:color w:val="000000"/>
                <w:sz w:val="21"/>
              </w:rPr>
              <w:tab/>
              <w:t>Performance Monitoring</w:t>
            </w:r>
          </w:p>
        </w:tc>
        <w:tc>
          <w:tcPr>
            <w:tcW w:w="1104" w:type="dxa"/>
            <w:tcBorders>
              <w:top w:val="single" w:sz="7" w:space="0" w:color="000000"/>
              <w:left w:val="single" w:sz="7" w:space="0" w:color="000000"/>
              <w:bottom w:val="single" w:sz="7" w:space="0" w:color="000000"/>
              <w:right w:val="single" w:sz="7" w:space="0" w:color="000000"/>
            </w:tcBorders>
          </w:tcPr>
          <w:p w14:paraId="08CE8A1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694C735"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44AB2C32" w14:textId="77777777" w:rsidR="00A65E95" w:rsidRDefault="00A65E95">
            <w:pPr>
              <w:textAlignment w:val="baseline"/>
              <w:rPr>
                <w:rFonts w:ascii="Arial" w:eastAsia="Arial" w:hAnsi="Arial"/>
                <w:color w:val="000000"/>
                <w:sz w:val="24"/>
              </w:rPr>
            </w:pPr>
          </w:p>
        </w:tc>
      </w:tr>
      <w:tr w:rsidR="00A65E95" w14:paraId="6942445F"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68A6335" w14:textId="77777777" w:rsidR="00A65E95" w:rsidRDefault="00BF272D">
            <w:pPr>
              <w:tabs>
                <w:tab w:val="left" w:pos="1224"/>
              </w:tabs>
              <w:spacing w:before="44" w:after="57" w:line="244" w:lineRule="exact"/>
              <w:ind w:left="414"/>
              <w:textAlignment w:val="baseline"/>
              <w:rPr>
                <w:rFonts w:ascii="Arial" w:eastAsia="Arial" w:hAnsi="Arial"/>
                <w:color w:val="000000"/>
                <w:sz w:val="21"/>
              </w:rPr>
            </w:pPr>
            <w:r>
              <w:rPr>
                <w:rFonts w:ascii="Arial" w:eastAsia="Arial" w:hAnsi="Arial"/>
                <w:color w:val="000000"/>
                <w:sz w:val="21"/>
              </w:rPr>
              <w:t>2.7.1</w:t>
            </w:r>
            <w:r>
              <w:rPr>
                <w:rFonts w:ascii="Arial" w:eastAsia="Arial" w:hAnsi="Arial"/>
                <w:color w:val="000000"/>
                <w:sz w:val="21"/>
              </w:rPr>
              <w:tab/>
              <w:t>Ancillary Services Monitoring</w:t>
            </w:r>
          </w:p>
        </w:tc>
        <w:tc>
          <w:tcPr>
            <w:tcW w:w="1104" w:type="dxa"/>
            <w:tcBorders>
              <w:top w:val="single" w:sz="7" w:space="0" w:color="000000"/>
              <w:left w:val="single" w:sz="7" w:space="0" w:color="000000"/>
              <w:bottom w:val="single" w:sz="7" w:space="0" w:color="000000"/>
              <w:right w:val="single" w:sz="7" w:space="0" w:color="000000"/>
            </w:tcBorders>
          </w:tcPr>
          <w:p w14:paraId="560CA9D1"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EDB8E4B"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7EEA525" w14:textId="77777777" w:rsidR="00A65E95" w:rsidRDefault="00BF272D">
            <w:pPr>
              <w:spacing w:after="119"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C9A3F0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2E45D8BD"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2.7.2</w:t>
            </w:r>
            <w:r>
              <w:rPr>
                <w:rFonts w:ascii="Arial" w:eastAsia="Arial" w:hAnsi="Arial"/>
                <w:color w:val="000000"/>
                <w:sz w:val="21"/>
              </w:rPr>
              <w:tab/>
              <w:t>Fault Recorder</w:t>
            </w:r>
          </w:p>
        </w:tc>
        <w:tc>
          <w:tcPr>
            <w:tcW w:w="1104" w:type="dxa"/>
            <w:tcBorders>
              <w:top w:val="single" w:sz="7" w:space="0" w:color="000000"/>
              <w:left w:val="single" w:sz="7" w:space="0" w:color="000000"/>
              <w:bottom w:val="single" w:sz="7" w:space="0" w:color="000000"/>
              <w:right w:val="single" w:sz="7" w:space="0" w:color="000000"/>
            </w:tcBorders>
          </w:tcPr>
          <w:p w14:paraId="48989789"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20FA4A8C"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D0AA64A"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8EEDE7"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2470905D" w14:textId="77777777" w:rsidR="00A65E95" w:rsidRDefault="00BF272D">
            <w:pPr>
              <w:tabs>
                <w:tab w:val="left" w:pos="1224"/>
              </w:tabs>
              <w:spacing w:before="40" w:after="57" w:line="244" w:lineRule="exact"/>
              <w:ind w:left="414"/>
              <w:textAlignment w:val="baseline"/>
              <w:rPr>
                <w:rFonts w:ascii="Arial" w:eastAsia="Arial" w:hAnsi="Arial"/>
                <w:color w:val="000000"/>
                <w:sz w:val="21"/>
              </w:rPr>
            </w:pPr>
            <w:r>
              <w:rPr>
                <w:rFonts w:ascii="Arial" w:eastAsia="Arial" w:hAnsi="Arial"/>
                <w:color w:val="000000"/>
                <w:sz w:val="21"/>
              </w:rPr>
              <w:t>2.7.3</w:t>
            </w:r>
            <w:r>
              <w:rPr>
                <w:rFonts w:ascii="Arial" w:eastAsia="Arial" w:hAnsi="Arial"/>
                <w:color w:val="000000"/>
                <w:sz w:val="21"/>
              </w:rPr>
              <w:tab/>
              <w:t>Dynamic System Monitor (if required)</w:t>
            </w:r>
          </w:p>
        </w:tc>
        <w:tc>
          <w:tcPr>
            <w:tcW w:w="1104" w:type="dxa"/>
            <w:tcBorders>
              <w:top w:val="single" w:sz="7" w:space="0" w:color="000000"/>
              <w:left w:val="single" w:sz="7" w:space="0" w:color="000000"/>
              <w:bottom w:val="single" w:sz="7" w:space="0" w:color="000000"/>
              <w:right w:val="single" w:sz="7" w:space="0" w:color="000000"/>
            </w:tcBorders>
          </w:tcPr>
          <w:p w14:paraId="0D5F08B2"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11DD3E07"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FA15035"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4E4864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78497914"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2.7.4</w:t>
            </w:r>
            <w:r>
              <w:rPr>
                <w:rFonts w:ascii="Arial" w:eastAsia="Arial" w:hAnsi="Arial"/>
                <w:color w:val="000000"/>
                <w:sz w:val="21"/>
              </w:rPr>
              <w:tab/>
              <w:t>Power Quality Monitor (if required)</w:t>
            </w:r>
          </w:p>
        </w:tc>
        <w:tc>
          <w:tcPr>
            <w:tcW w:w="1104" w:type="dxa"/>
            <w:tcBorders>
              <w:top w:val="single" w:sz="7" w:space="0" w:color="000000"/>
              <w:left w:val="single" w:sz="7" w:space="0" w:color="000000"/>
              <w:bottom w:val="single" w:sz="7" w:space="0" w:color="000000"/>
              <w:right w:val="single" w:sz="7" w:space="0" w:color="000000"/>
            </w:tcBorders>
          </w:tcPr>
          <w:p w14:paraId="35B6DD04"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4349B9E5"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E6D5F0E" w14:textId="77777777" w:rsidR="00A65E95" w:rsidRDefault="00BF272D">
            <w:pPr>
              <w:spacing w:after="143" w:line="221"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D42FE63"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0DFF7AA8" w14:textId="77777777" w:rsidR="00A65E95" w:rsidRDefault="00BF272D">
            <w:pPr>
              <w:tabs>
                <w:tab w:val="left" w:pos="936"/>
              </w:tabs>
              <w:spacing w:before="40" w:after="57" w:line="244" w:lineRule="exact"/>
              <w:ind w:left="324"/>
              <w:textAlignment w:val="baseline"/>
              <w:rPr>
                <w:rFonts w:ascii="Arial" w:eastAsia="Arial" w:hAnsi="Arial"/>
                <w:color w:val="000000"/>
                <w:sz w:val="21"/>
              </w:rPr>
            </w:pPr>
            <w:r>
              <w:rPr>
                <w:rFonts w:ascii="Arial" w:eastAsia="Arial" w:hAnsi="Arial"/>
                <w:color w:val="000000"/>
                <w:sz w:val="21"/>
              </w:rPr>
              <w:t>2.8</w:t>
            </w:r>
            <w:r>
              <w:rPr>
                <w:rFonts w:ascii="Arial" w:eastAsia="Arial" w:hAnsi="Arial"/>
                <w:color w:val="000000"/>
                <w:sz w:val="21"/>
              </w:rPr>
              <w:tab/>
              <w:t>Power Quality Test Results (if required)</w:t>
            </w:r>
          </w:p>
        </w:tc>
        <w:tc>
          <w:tcPr>
            <w:tcW w:w="1104" w:type="dxa"/>
            <w:tcBorders>
              <w:top w:val="single" w:sz="7" w:space="0" w:color="000000"/>
              <w:left w:val="single" w:sz="7" w:space="0" w:color="000000"/>
              <w:bottom w:val="single" w:sz="7" w:space="0" w:color="000000"/>
              <w:right w:val="single" w:sz="7" w:space="0" w:color="000000"/>
            </w:tcBorders>
          </w:tcPr>
          <w:p w14:paraId="1D1128FE"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TO</w:t>
            </w:r>
          </w:p>
        </w:tc>
        <w:tc>
          <w:tcPr>
            <w:tcW w:w="547" w:type="dxa"/>
            <w:tcBorders>
              <w:top w:val="single" w:sz="7" w:space="0" w:color="000000"/>
              <w:left w:val="single" w:sz="7" w:space="0" w:color="000000"/>
              <w:bottom w:val="single" w:sz="7" w:space="0" w:color="000000"/>
              <w:right w:val="single" w:sz="7" w:space="0" w:color="000000"/>
            </w:tcBorders>
          </w:tcPr>
          <w:p w14:paraId="365E6753"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5EAEA6D4" w14:textId="77777777" w:rsidR="00A65E95" w:rsidRDefault="00BF272D">
            <w:pPr>
              <w:spacing w:after="119" w:line="222"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6F9537DB" w14:textId="77777777">
        <w:trPr>
          <w:trHeight w:hRule="exact" w:val="657"/>
        </w:trPr>
        <w:tc>
          <w:tcPr>
            <w:tcW w:w="6226" w:type="dxa"/>
            <w:tcBorders>
              <w:top w:val="single" w:sz="7" w:space="0" w:color="000000"/>
              <w:left w:val="single" w:sz="7" w:space="0" w:color="000000"/>
              <w:bottom w:val="single" w:sz="7" w:space="0" w:color="000000"/>
              <w:right w:val="single" w:sz="7" w:space="0" w:color="000000"/>
            </w:tcBorders>
            <w:vAlign w:val="center"/>
          </w:tcPr>
          <w:p w14:paraId="3E2600F8" w14:textId="77777777" w:rsidR="00A65E95" w:rsidRDefault="00BF272D">
            <w:pPr>
              <w:spacing w:before="222" w:after="156" w:line="274" w:lineRule="exact"/>
              <w:ind w:left="144"/>
              <w:textAlignment w:val="baseline"/>
              <w:rPr>
                <w:rFonts w:ascii="Arial" w:eastAsia="Arial" w:hAnsi="Arial"/>
                <w:b/>
                <w:color w:val="000000"/>
                <w:sz w:val="24"/>
              </w:rPr>
            </w:pPr>
            <w:r>
              <w:rPr>
                <w:rFonts w:ascii="Arial" w:eastAsia="Arial" w:hAnsi="Arial"/>
                <w:b/>
                <w:color w:val="000000"/>
                <w:sz w:val="24"/>
              </w:rPr>
              <w:t>Part 3: Generator Technical Data</w:t>
            </w:r>
          </w:p>
        </w:tc>
        <w:tc>
          <w:tcPr>
            <w:tcW w:w="1104" w:type="dxa"/>
            <w:tcBorders>
              <w:top w:val="single" w:sz="7" w:space="0" w:color="000000"/>
              <w:left w:val="single" w:sz="7" w:space="0" w:color="000000"/>
              <w:bottom w:val="single" w:sz="7" w:space="0" w:color="000000"/>
              <w:right w:val="single" w:sz="7" w:space="0" w:color="000000"/>
            </w:tcBorders>
          </w:tcPr>
          <w:p w14:paraId="52FFFE3D"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1C94353"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6128A6D6" w14:textId="77777777" w:rsidR="00A65E95" w:rsidRDefault="00A65E95">
            <w:pPr>
              <w:textAlignment w:val="baseline"/>
              <w:rPr>
                <w:rFonts w:ascii="Arial" w:eastAsia="Arial" w:hAnsi="Arial"/>
                <w:color w:val="000000"/>
                <w:sz w:val="24"/>
              </w:rPr>
            </w:pPr>
          </w:p>
        </w:tc>
      </w:tr>
      <w:tr w:rsidR="00A65E95" w14:paraId="3B2DFD4D"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A8CBDC6" w14:textId="77777777" w:rsidR="00A65E95" w:rsidRDefault="00BF272D">
            <w:pPr>
              <w:tabs>
                <w:tab w:val="left" w:pos="936"/>
              </w:tabs>
              <w:spacing w:before="45" w:after="52" w:line="244" w:lineRule="exact"/>
              <w:ind w:left="324"/>
              <w:textAlignment w:val="baseline"/>
              <w:rPr>
                <w:rFonts w:ascii="Arial" w:eastAsia="Arial" w:hAnsi="Arial"/>
                <w:color w:val="000000"/>
                <w:sz w:val="21"/>
              </w:rPr>
            </w:pPr>
            <w:r>
              <w:rPr>
                <w:rFonts w:ascii="Arial" w:eastAsia="Arial" w:hAnsi="Arial"/>
                <w:color w:val="000000"/>
                <w:sz w:val="21"/>
              </w:rPr>
              <w:t>3.1</w:t>
            </w:r>
            <w:r>
              <w:rPr>
                <w:rFonts w:ascii="Arial" w:eastAsia="Arial" w:hAnsi="Arial"/>
                <w:color w:val="000000"/>
                <w:sz w:val="21"/>
              </w:rPr>
              <w:tab/>
              <w:t>DRC Schedule 1 - Generating Unit Technical Data</w:t>
            </w:r>
          </w:p>
        </w:tc>
        <w:tc>
          <w:tcPr>
            <w:tcW w:w="1104" w:type="dxa"/>
            <w:tcBorders>
              <w:top w:val="single" w:sz="7" w:space="0" w:color="000000"/>
              <w:left w:val="single" w:sz="7" w:space="0" w:color="000000"/>
              <w:bottom w:val="single" w:sz="7" w:space="0" w:color="000000"/>
              <w:right w:val="single" w:sz="7" w:space="0" w:color="000000"/>
            </w:tcBorders>
          </w:tcPr>
          <w:p w14:paraId="14594074"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3F0A6EB8"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0E4654C0" w14:textId="77777777" w:rsidR="00A65E95" w:rsidRDefault="00A65E95">
            <w:pPr>
              <w:textAlignment w:val="baseline"/>
              <w:rPr>
                <w:rFonts w:ascii="Arial" w:eastAsia="Arial" w:hAnsi="Arial"/>
                <w:color w:val="000000"/>
                <w:sz w:val="24"/>
              </w:rPr>
            </w:pPr>
          </w:p>
        </w:tc>
      </w:tr>
      <w:tr w:rsidR="00A65E95" w14:paraId="69451263"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E5B4B9C" w14:textId="77777777" w:rsidR="00A65E95" w:rsidRDefault="00BF272D">
            <w:pPr>
              <w:tabs>
                <w:tab w:val="left" w:pos="1224"/>
              </w:tabs>
              <w:spacing w:before="59" w:after="61" w:line="244" w:lineRule="exact"/>
              <w:ind w:left="414"/>
              <w:textAlignment w:val="baseline"/>
              <w:rPr>
                <w:rFonts w:ascii="Arial" w:eastAsia="Arial" w:hAnsi="Arial"/>
                <w:color w:val="000000"/>
                <w:sz w:val="21"/>
              </w:rPr>
            </w:pPr>
            <w:r>
              <w:rPr>
                <w:rFonts w:ascii="Arial" w:eastAsia="Arial" w:hAnsi="Arial"/>
                <w:color w:val="000000"/>
                <w:sz w:val="21"/>
              </w:rPr>
              <w:t>3.1.1</w:t>
            </w:r>
            <w:r>
              <w:rPr>
                <w:rFonts w:ascii="Arial" w:eastAsia="Arial" w:hAnsi="Arial"/>
                <w:color w:val="000000"/>
                <w:sz w:val="21"/>
              </w:rPr>
              <w:tab/>
              <w:t>Table of Generator Parameters</w:t>
            </w:r>
          </w:p>
        </w:tc>
        <w:tc>
          <w:tcPr>
            <w:tcW w:w="1104" w:type="dxa"/>
            <w:tcBorders>
              <w:top w:val="single" w:sz="7" w:space="0" w:color="000000"/>
              <w:left w:val="single" w:sz="7" w:space="0" w:color="000000"/>
              <w:bottom w:val="single" w:sz="7" w:space="0" w:color="000000"/>
              <w:right w:val="single" w:sz="7" w:space="0" w:color="000000"/>
            </w:tcBorders>
          </w:tcPr>
          <w:p w14:paraId="3F709B4E"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E02CE16"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CA8F829" w14:textId="77777777" w:rsidR="00A65E95" w:rsidRDefault="00BF272D">
            <w:pPr>
              <w:spacing w:after="138" w:line="22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57A0E87A"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19DF4379" w14:textId="77777777" w:rsidR="00A65E95" w:rsidRDefault="00BF272D">
            <w:pPr>
              <w:tabs>
                <w:tab w:val="left" w:pos="1224"/>
              </w:tabs>
              <w:spacing w:before="45" w:after="66" w:line="244" w:lineRule="exact"/>
              <w:ind w:left="414"/>
              <w:textAlignment w:val="baseline"/>
              <w:rPr>
                <w:rFonts w:ascii="Arial" w:eastAsia="Arial" w:hAnsi="Arial"/>
                <w:color w:val="000000"/>
                <w:sz w:val="21"/>
              </w:rPr>
            </w:pPr>
            <w:r>
              <w:rPr>
                <w:rFonts w:ascii="Arial" w:eastAsia="Arial" w:hAnsi="Arial"/>
                <w:color w:val="000000"/>
                <w:sz w:val="21"/>
              </w:rPr>
              <w:t>3.1.2</w:t>
            </w:r>
            <w:r>
              <w:rPr>
                <w:rFonts w:ascii="Arial" w:eastAsia="Arial" w:hAnsi="Arial"/>
                <w:color w:val="000000"/>
                <w:sz w:val="21"/>
              </w:rPr>
              <w:tab/>
              <w:t>Controls System Details</w:t>
            </w:r>
          </w:p>
        </w:tc>
        <w:tc>
          <w:tcPr>
            <w:tcW w:w="1104" w:type="dxa"/>
            <w:tcBorders>
              <w:top w:val="single" w:sz="7" w:space="0" w:color="000000"/>
              <w:left w:val="single" w:sz="7" w:space="0" w:color="000000"/>
              <w:bottom w:val="single" w:sz="7" w:space="0" w:color="000000"/>
              <w:right w:val="single" w:sz="7" w:space="0" w:color="000000"/>
            </w:tcBorders>
          </w:tcPr>
          <w:p w14:paraId="252C34D4"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BF36183"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F0B6C8" w14:textId="77777777" w:rsidR="00A65E95" w:rsidRDefault="00BF272D">
            <w:pPr>
              <w:spacing w:after="148" w:line="207" w:lineRule="exact"/>
              <w:jc w:val="center"/>
              <w:textAlignment w:val="baseline"/>
              <w:rPr>
                <w:rFonts w:ascii="Arial" w:eastAsia="Arial" w:hAnsi="Arial"/>
                <w:color w:val="000000"/>
                <w:sz w:val="21"/>
              </w:rPr>
            </w:pPr>
            <w:r>
              <w:rPr>
                <w:rFonts w:ascii="Arial" w:eastAsia="Arial" w:hAnsi="Arial"/>
                <w:color w:val="000000"/>
                <w:sz w:val="21"/>
              </w:rPr>
              <w:t>#</w:t>
            </w:r>
          </w:p>
        </w:tc>
      </w:tr>
    </w:tbl>
    <w:p w14:paraId="530377A5" w14:textId="77777777" w:rsidR="00A65E95" w:rsidRDefault="00A65E95">
      <w:pPr>
        <w:sectPr w:rsidR="00A65E95">
          <w:pgSz w:w="11904" w:h="16834"/>
          <w:pgMar w:top="680" w:right="2173" w:bottom="678" w:left="1291" w:header="720" w:footer="720" w:gutter="0"/>
          <w:cols w:space="720"/>
        </w:sectPr>
      </w:pPr>
    </w:p>
    <w:p w14:paraId="4711E14A" w14:textId="7A56CB52" w:rsidR="00A65E95" w:rsidRDefault="00BF272D">
      <w:pPr>
        <w:spacing w:after="108" w:line="304" w:lineRule="exact"/>
        <w:ind w:left="144" w:right="3168"/>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68992" behindDoc="1" locked="0" layoutInCell="1" allowOverlap="1" wp14:anchorId="3953A716" wp14:editId="66DE5459">
                <wp:simplePos x="0" y="0"/>
                <wp:positionH relativeFrom="page">
                  <wp:posOffset>3285490</wp:posOffset>
                </wp:positionH>
                <wp:positionV relativeFrom="page">
                  <wp:posOffset>10007600</wp:posOffset>
                </wp:positionV>
                <wp:extent cx="786765" cy="156845"/>
                <wp:effectExtent l="0" t="0" r="0" b="0"/>
                <wp:wrapSquare wrapText="bothSides"/>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8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953A716" id="Text Box 4" o:spid="_x0000_s1050" type="#_x0000_t202" style="position:absolute;left:0;text-align:left;margin-left:258.7pt;margin-top:788pt;width:61.95pt;height:12.35pt;z-index:-251647488;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" filled="f" stroked="f">
                <v:textbox inset="0,0,0,0">
                  <w:txbxContent>
                    <w:p w14:paraId="3612EC13"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25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tbl>
      <w:tblPr>
        <w:tblW w:w="0" w:type="auto"/>
        <w:tblInd w:w="5" w:type="dxa"/>
        <w:tblLayout w:type="fixed"/>
        <w:tblCellMar>
          <w:left w:w="0" w:type="dxa"/>
          <w:right w:w="0" w:type="dxa"/>
        </w:tblCellMar>
        <w:tblLook w:val="0000" w:firstRow="0" w:lastRow="0" w:firstColumn="0" w:lastColumn="0" w:noHBand="0" w:noVBand="0"/>
      </w:tblPr>
      <w:tblGrid>
        <w:gridCol w:w="6226"/>
        <w:gridCol w:w="1104"/>
        <w:gridCol w:w="547"/>
        <w:gridCol w:w="552"/>
      </w:tblGrid>
      <w:tr w:rsidR="00A65E95" w14:paraId="6B4DD20D" w14:textId="77777777">
        <w:trPr>
          <w:trHeight w:hRule="exact" w:val="360"/>
        </w:trPr>
        <w:tc>
          <w:tcPr>
            <w:tcW w:w="6226" w:type="dxa"/>
            <w:tcBorders>
              <w:top w:val="single" w:sz="7" w:space="0" w:color="000000"/>
              <w:left w:val="single" w:sz="7" w:space="0" w:color="000000"/>
              <w:bottom w:val="single" w:sz="7" w:space="0" w:color="000000"/>
              <w:right w:val="single" w:sz="7" w:space="0" w:color="000000"/>
            </w:tcBorders>
            <w:vAlign w:val="center"/>
          </w:tcPr>
          <w:p w14:paraId="13FCA063" w14:textId="77777777" w:rsidR="00A65E95" w:rsidRDefault="00BF272D">
            <w:pPr>
              <w:tabs>
                <w:tab w:val="left" w:pos="1224"/>
              </w:tabs>
              <w:spacing w:before="49" w:after="67" w:line="243" w:lineRule="exact"/>
              <w:ind w:left="414"/>
              <w:textAlignment w:val="baseline"/>
              <w:rPr>
                <w:rFonts w:ascii="Arial" w:eastAsia="Arial" w:hAnsi="Arial"/>
                <w:color w:val="000000"/>
                <w:sz w:val="21"/>
              </w:rPr>
            </w:pPr>
            <w:r>
              <w:rPr>
                <w:rFonts w:ascii="Arial" w:eastAsia="Arial" w:hAnsi="Arial"/>
                <w:color w:val="000000"/>
                <w:sz w:val="21"/>
              </w:rPr>
              <w:t>3.1.3</w:t>
            </w:r>
            <w:r>
              <w:rPr>
                <w:rFonts w:ascii="Arial" w:eastAsia="Arial" w:hAnsi="Arial"/>
                <w:color w:val="000000"/>
                <w:sz w:val="21"/>
              </w:rPr>
              <w:tab/>
              <w:t>Generator / Station Model</w:t>
            </w:r>
          </w:p>
        </w:tc>
        <w:tc>
          <w:tcPr>
            <w:tcW w:w="1104" w:type="dxa"/>
            <w:tcBorders>
              <w:top w:val="single" w:sz="7" w:space="0" w:color="000000"/>
              <w:left w:val="single" w:sz="7" w:space="0" w:color="000000"/>
              <w:bottom w:val="single" w:sz="7" w:space="0" w:color="000000"/>
              <w:right w:val="single" w:sz="7" w:space="0" w:color="000000"/>
            </w:tcBorders>
          </w:tcPr>
          <w:p w14:paraId="5DA1BAE6"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08BE798"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40641F" w14:textId="77777777" w:rsidR="00A65E95" w:rsidRDefault="00BF272D">
            <w:pPr>
              <w:spacing w:after="144" w:line="21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B83D362"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23801FEE" w14:textId="77777777" w:rsidR="00A65E95" w:rsidRDefault="00BF272D">
            <w:pPr>
              <w:tabs>
                <w:tab w:val="left" w:pos="1224"/>
              </w:tabs>
              <w:spacing w:before="58" w:after="58" w:line="243" w:lineRule="exact"/>
              <w:ind w:left="414"/>
              <w:textAlignment w:val="baseline"/>
              <w:rPr>
                <w:rFonts w:ascii="Arial" w:eastAsia="Arial" w:hAnsi="Arial"/>
                <w:color w:val="000000"/>
                <w:sz w:val="21"/>
              </w:rPr>
            </w:pPr>
            <w:r>
              <w:rPr>
                <w:rFonts w:ascii="Arial" w:eastAsia="Arial" w:hAnsi="Arial"/>
                <w:color w:val="000000"/>
                <w:sz w:val="21"/>
              </w:rPr>
              <w:t>3.1.4</w:t>
            </w:r>
            <w:r>
              <w:rPr>
                <w:rFonts w:ascii="Arial" w:eastAsia="Arial" w:hAnsi="Arial"/>
                <w:color w:val="000000"/>
                <w:sz w:val="21"/>
              </w:rPr>
              <w:tab/>
              <w:t>Power Quality - Harmonic Assessment Information</w:t>
            </w:r>
          </w:p>
        </w:tc>
        <w:tc>
          <w:tcPr>
            <w:tcW w:w="1104" w:type="dxa"/>
            <w:tcBorders>
              <w:top w:val="single" w:sz="7" w:space="0" w:color="000000"/>
              <w:left w:val="single" w:sz="7" w:space="0" w:color="000000"/>
              <w:bottom w:val="single" w:sz="7" w:space="0" w:color="000000"/>
              <w:right w:val="single" w:sz="7" w:space="0" w:color="000000"/>
            </w:tcBorders>
          </w:tcPr>
          <w:p w14:paraId="0555B3D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3E04845"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E4155C3"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ADE009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0B5143A0"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3.2</w:t>
            </w:r>
            <w:r>
              <w:rPr>
                <w:rFonts w:ascii="Arial" w:eastAsia="Arial" w:hAnsi="Arial"/>
                <w:color w:val="000000"/>
                <w:sz w:val="21"/>
              </w:rPr>
              <w:tab/>
              <w:t>DRC Schedule 2 - Generation Planning Data</w:t>
            </w:r>
          </w:p>
        </w:tc>
        <w:tc>
          <w:tcPr>
            <w:tcW w:w="1104" w:type="dxa"/>
            <w:tcBorders>
              <w:top w:val="single" w:sz="7" w:space="0" w:color="000000"/>
              <w:left w:val="single" w:sz="7" w:space="0" w:color="000000"/>
              <w:bottom w:val="single" w:sz="7" w:space="0" w:color="000000"/>
              <w:right w:val="single" w:sz="7" w:space="0" w:color="000000"/>
            </w:tcBorders>
          </w:tcPr>
          <w:p w14:paraId="479C0FB1"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912C67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055139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3BCEBA6"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01CA890A" w14:textId="77777777" w:rsidR="00A65E95" w:rsidRDefault="00BF272D">
            <w:pPr>
              <w:tabs>
                <w:tab w:val="left" w:pos="936"/>
              </w:tabs>
              <w:spacing w:before="53" w:after="56" w:line="250" w:lineRule="exact"/>
              <w:ind w:left="324"/>
              <w:textAlignment w:val="baseline"/>
              <w:rPr>
                <w:rFonts w:ascii="Arial" w:eastAsia="Arial" w:hAnsi="Arial"/>
                <w:color w:val="000000"/>
                <w:sz w:val="21"/>
              </w:rPr>
            </w:pPr>
            <w:r>
              <w:rPr>
                <w:rFonts w:ascii="Arial" w:eastAsia="Arial" w:hAnsi="Arial"/>
                <w:color w:val="000000"/>
                <w:sz w:val="21"/>
              </w:rPr>
              <w:t>3.3</w:t>
            </w:r>
            <w:r>
              <w:rPr>
                <w:rFonts w:ascii="Arial" w:eastAsia="Arial" w:hAnsi="Arial"/>
                <w:color w:val="000000"/>
                <w:sz w:val="21"/>
              </w:rPr>
              <w:tab/>
              <w:t xml:space="preserve">DRC Schedule 4 </w:t>
            </w:r>
            <w:r>
              <w:rPr>
                <w:rFonts w:ascii="Arial" w:eastAsia="Arial" w:hAnsi="Arial"/>
                <w:color w:val="000000"/>
                <w:sz w:val="24"/>
              </w:rPr>
              <w:t xml:space="preserve">– </w:t>
            </w:r>
            <w:r>
              <w:rPr>
                <w:rFonts w:ascii="Arial" w:eastAsia="Arial" w:hAnsi="Arial"/>
                <w:color w:val="000000"/>
                <w:sz w:val="21"/>
              </w:rPr>
              <w:t>Frequency Droop &amp; Response</w:t>
            </w:r>
          </w:p>
        </w:tc>
        <w:tc>
          <w:tcPr>
            <w:tcW w:w="1104" w:type="dxa"/>
            <w:tcBorders>
              <w:top w:val="single" w:sz="7" w:space="0" w:color="000000"/>
              <w:left w:val="single" w:sz="7" w:space="0" w:color="000000"/>
              <w:bottom w:val="single" w:sz="7" w:space="0" w:color="000000"/>
              <w:right w:val="single" w:sz="7" w:space="0" w:color="000000"/>
            </w:tcBorders>
          </w:tcPr>
          <w:p w14:paraId="51F7FDBA"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1CDB226"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B3823A9" w14:textId="77777777" w:rsidR="00A65E95" w:rsidRDefault="00BF272D">
            <w:pPr>
              <w:spacing w:after="134" w:line="22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A77807F" w14:textId="77777777">
        <w:trPr>
          <w:trHeight w:hRule="exact" w:val="350"/>
        </w:trPr>
        <w:tc>
          <w:tcPr>
            <w:tcW w:w="6226" w:type="dxa"/>
            <w:tcBorders>
              <w:top w:val="single" w:sz="7" w:space="0" w:color="000000"/>
              <w:left w:val="single" w:sz="7" w:space="0" w:color="000000"/>
              <w:bottom w:val="single" w:sz="7" w:space="0" w:color="000000"/>
              <w:right w:val="single" w:sz="7" w:space="0" w:color="000000"/>
            </w:tcBorders>
            <w:vAlign w:val="center"/>
          </w:tcPr>
          <w:p w14:paraId="31A936AB" w14:textId="77777777" w:rsidR="00A65E95" w:rsidRDefault="00BF272D">
            <w:pPr>
              <w:tabs>
                <w:tab w:val="left" w:pos="936"/>
              </w:tabs>
              <w:spacing w:before="39" w:after="60" w:line="250" w:lineRule="exact"/>
              <w:ind w:left="324"/>
              <w:textAlignment w:val="baseline"/>
              <w:rPr>
                <w:rFonts w:ascii="Arial" w:eastAsia="Arial" w:hAnsi="Arial"/>
                <w:color w:val="000000"/>
                <w:sz w:val="21"/>
              </w:rPr>
            </w:pPr>
            <w:r>
              <w:rPr>
                <w:rFonts w:ascii="Arial" w:eastAsia="Arial" w:hAnsi="Arial"/>
                <w:color w:val="000000"/>
                <w:sz w:val="21"/>
              </w:rPr>
              <w:t>3.4</w:t>
            </w:r>
            <w:r>
              <w:rPr>
                <w:rFonts w:ascii="Arial" w:eastAsia="Arial" w:hAnsi="Arial"/>
                <w:color w:val="000000"/>
                <w:sz w:val="21"/>
              </w:rPr>
              <w:tab/>
              <w:t xml:space="preserve">DRC Schedule 14 </w:t>
            </w:r>
            <w:r>
              <w:rPr>
                <w:rFonts w:ascii="Arial" w:eastAsia="Arial" w:hAnsi="Arial"/>
                <w:color w:val="000000"/>
                <w:sz w:val="24"/>
              </w:rPr>
              <w:t xml:space="preserve">– </w:t>
            </w:r>
            <w:r>
              <w:rPr>
                <w:rFonts w:ascii="Arial" w:eastAsia="Arial" w:hAnsi="Arial"/>
                <w:color w:val="000000"/>
                <w:sz w:val="21"/>
              </w:rPr>
              <w:t>Fault Infeed Data - Generators</w:t>
            </w:r>
          </w:p>
        </w:tc>
        <w:tc>
          <w:tcPr>
            <w:tcW w:w="1104" w:type="dxa"/>
            <w:tcBorders>
              <w:top w:val="single" w:sz="7" w:space="0" w:color="000000"/>
              <w:left w:val="single" w:sz="7" w:space="0" w:color="000000"/>
              <w:bottom w:val="single" w:sz="7" w:space="0" w:color="000000"/>
              <w:right w:val="single" w:sz="7" w:space="0" w:color="000000"/>
            </w:tcBorders>
          </w:tcPr>
          <w:p w14:paraId="43A2FF3C"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F2674B7"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1587B1A"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9A2CDA"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758938C3" w14:textId="77777777" w:rsidR="00A65E95" w:rsidRDefault="00BF272D">
            <w:pPr>
              <w:tabs>
                <w:tab w:val="left" w:pos="936"/>
              </w:tabs>
              <w:spacing w:before="63" w:after="53" w:line="243" w:lineRule="exact"/>
              <w:ind w:left="324"/>
              <w:textAlignment w:val="baseline"/>
              <w:rPr>
                <w:rFonts w:ascii="Arial" w:eastAsia="Arial" w:hAnsi="Arial"/>
                <w:color w:val="000000"/>
                <w:sz w:val="21"/>
              </w:rPr>
            </w:pPr>
            <w:r>
              <w:rPr>
                <w:rFonts w:ascii="Arial" w:eastAsia="Arial" w:hAnsi="Arial"/>
                <w:color w:val="000000"/>
                <w:sz w:val="21"/>
              </w:rPr>
              <w:t>3.5</w:t>
            </w:r>
            <w:r>
              <w:rPr>
                <w:rFonts w:ascii="Arial" w:eastAsia="Arial" w:hAnsi="Arial"/>
                <w:color w:val="000000"/>
                <w:sz w:val="21"/>
              </w:rPr>
              <w:tab/>
              <w:t>Special Generator Protection</w:t>
            </w:r>
          </w:p>
        </w:tc>
        <w:tc>
          <w:tcPr>
            <w:tcW w:w="1104" w:type="dxa"/>
            <w:tcBorders>
              <w:top w:val="single" w:sz="7" w:space="0" w:color="000000"/>
              <w:left w:val="single" w:sz="7" w:space="0" w:color="000000"/>
              <w:bottom w:val="single" w:sz="7" w:space="0" w:color="000000"/>
              <w:right w:val="single" w:sz="7" w:space="0" w:color="000000"/>
            </w:tcBorders>
          </w:tcPr>
          <w:p w14:paraId="2C538C9F"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1C468C4D"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598125F6" w14:textId="77777777" w:rsidR="00A65E95" w:rsidRDefault="00A65E95">
            <w:pPr>
              <w:textAlignment w:val="baseline"/>
              <w:rPr>
                <w:rFonts w:ascii="Arial" w:eastAsia="Arial" w:hAnsi="Arial"/>
                <w:color w:val="000000"/>
                <w:sz w:val="24"/>
              </w:rPr>
            </w:pPr>
          </w:p>
        </w:tc>
      </w:tr>
      <w:tr w:rsidR="00A65E95" w14:paraId="756A0E02"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17B782E9" w14:textId="77777777" w:rsidR="00A65E95" w:rsidRDefault="00BF272D">
            <w:pPr>
              <w:spacing w:before="44" w:after="62" w:line="243" w:lineRule="exact"/>
              <w:ind w:left="1494"/>
              <w:textAlignment w:val="baseline"/>
              <w:rPr>
                <w:rFonts w:ascii="Arial" w:eastAsia="Arial" w:hAnsi="Arial"/>
                <w:color w:val="000000"/>
                <w:sz w:val="21"/>
              </w:rPr>
            </w:pPr>
            <w:r>
              <w:rPr>
                <w:rFonts w:ascii="Arial" w:eastAsia="Arial" w:hAnsi="Arial"/>
                <w:color w:val="000000"/>
                <w:sz w:val="21"/>
              </w:rPr>
              <w:t>Pole Slipping Protection</w:t>
            </w:r>
          </w:p>
        </w:tc>
        <w:tc>
          <w:tcPr>
            <w:tcW w:w="1104" w:type="dxa"/>
            <w:tcBorders>
              <w:top w:val="single" w:sz="7" w:space="0" w:color="000000"/>
              <w:left w:val="single" w:sz="7" w:space="0" w:color="000000"/>
              <w:bottom w:val="single" w:sz="7" w:space="0" w:color="000000"/>
              <w:right w:val="single" w:sz="7" w:space="0" w:color="000000"/>
            </w:tcBorders>
          </w:tcPr>
          <w:p w14:paraId="7625E4B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6C3D935"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2709DFF" w14:textId="77777777" w:rsidR="00A65E95" w:rsidRDefault="00BF272D">
            <w:pPr>
              <w:spacing w:after="144" w:line="205"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61D42AF"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00A862C9" w14:textId="77777777" w:rsidR="00A65E95" w:rsidRDefault="00BF272D">
            <w:pPr>
              <w:spacing w:before="58" w:after="53" w:line="243" w:lineRule="exact"/>
              <w:ind w:left="1494"/>
              <w:textAlignment w:val="baseline"/>
              <w:rPr>
                <w:rFonts w:ascii="Arial" w:eastAsia="Arial" w:hAnsi="Arial"/>
                <w:color w:val="000000"/>
                <w:sz w:val="21"/>
              </w:rPr>
            </w:pPr>
            <w:r>
              <w:rPr>
                <w:rFonts w:ascii="Arial" w:eastAsia="Arial" w:hAnsi="Arial"/>
                <w:color w:val="000000"/>
                <w:sz w:val="21"/>
              </w:rPr>
              <w:t>Islanding Protection Schemes</w:t>
            </w:r>
          </w:p>
        </w:tc>
        <w:tc>
          <w:tcPr>
            <w:tcW w:w="1104" w:type="dxa"/>
            <w:tcBorders>
              <w:top w:val="single" w:sz="7" w:space="0" w:color="000000"/>
              <w:left w:val="single" w:sz="7" w:space="0" w:color="000000"/>
              <w:bottom w:val="single" w:sz="7" w:space="0" w:color="000000"/>
              <w:right w:val="single" w:sz="7" w:space="0" w:color="000000"/>
            </w:tcBorders>
          </w:tcPr>
          <w:p w14:paraId="56E25677"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41BFBD5"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098EF34"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938C5B1"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2B93EE2C" w14:textId="77777777" w:rsidR="00A65E95" w:rsidRDefault="00BF272D">
            <w:pPr>
              <w:tabs>
                <w:tab w:val="left" w:pos="936"/>
              </w:tabs>
              <w:spacing w:before="44" w:after="62" w:line="243" w:lineRule="exact"/>
              <w:ind w:left="324"/>
              <w:textAlignment w:val="baseline"/>
              <w:rPr>
                <w:rFonts w:ascii="Arial" w:eastAsia="Arial" w:hAnsi="Arial"/>
                <w:color w:val="000000"/>
                <w:sz w:val="21"/>
              </w:rPr>
            </w:pPr>
            <w:r>
              <w:rPr>
                <w:rFonts w:ascii="Arial" w:eastAsia="Arial" w:hAnsi="Arial"/>
                <w:color w:val="000000"/>
                <w:sz w:val="21"/>
              </w:rPr>
              <w:t>3.6</w:t>
            </w:r>
            <w:r>
              <w:rPr>
                <w:rFonts w:ascii="Arial" w:eastAsia="Arial" w:hAnsi="Arial"/>
                <w:color w:val="000000"/>
                <w:sz w:val="21"/>
              </w:rPr>
              <w:tab/>
              <w:t>Compliance Tests &amp; Evidence</w:t>
            </w:r>
          </w:p>
        </w:tc>
        <w:tc>
          <w:tcPr>
            <w:tcW w:w="1104" w:type="dxa"/>
            <w:tcBorders>
              <w:top w:val="single" w:sz="7" w:space="0" w:color="000000"/>
              <w:left w:val="single" w:sz="7" w:space="0" w:color="000000"/>
              <w:bottom w:val="single" w:sz="7" w:space="0" w:color="000000"/>
              <w:right w:val="single" w:sz="7" w:space="0" w:color="000000"/>
            </w:tcBorders>
          </w:tcPr>
          <w:p w14:paraId="6524CE9A"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5016E8D6"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19EF37B4" w14:textId="77777777" w:rsidR="00A65E95" w:rsidRDefault="00A65E95">
            <w:pPr>
              <w:textAlignment w:val="baseline"/>
              <w:rPr>
                <w:rFonts w:ascii="Arial" w:eastAsia="Arial" w:hAnsi="Arial"/>
                <w:color w:val="000000"/>
                <w:sz w:val="24"/>
              </w:rPr>
            </w:pPr>
          </w:p>
        </w:tc>
      </w:tr>
      <w:tr w:rsidR="00A65E95" w14:paraId="07FC2A09"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6204CDD9" w14:textId="77777777" w:rsidR="00A65E95" w:rsidRDefault="00BF272D">
            <w:pPr>
              <w:tabs>
                <w:tab w:val="left" w:pos="1224"/>
              </w:tabs>
              <w:spacing w:before="58" w:after="53" w:line="243" w:lineRule="exact"/>
              <w:ind w:left="414"/>
              <w:textAlignment w:val="baseline"/>
              <w:rPr>
                <w:rFonts w:ascii="Arial" w:eastAsia="Arial" w:hAnsi="Arial"/>
                <w:color w:val="000000"/>
                <w:sz w:val="21"/>
              </w:rPr>
            </w:pPr>
            <w:r>
              <w:rPr>
                <w:rFonts w:ascii="Arial" w:eastAsia="Arial" w:hAnsi="Arial"/>
                <w:color w:val="000000"/>
                <w:sz w:val="21"/>
              </w:rPr>
              <w:t>3.6.1</w:t>
            </w:r>
            <w:r>
              <w:rPr>
                <w:rFonts w:ascii="Arial" w:eastAsia="Arial" w:hAnsi="Arial"/>
                <w:color w:val="000000"/>
                <w:sz w:val="21"/>
              </w:rPr>
              <w:tab/>
              <w:t>Reactive Capability</w:t>
            </w:r>
          </w:p>
        </w:tc>
        <w:tc>
          <w:tcPr>
            <w:tcW w:w="1104" w:type="dxa"/>
            <w:tcBorders>
              <w:top w:val="single" w:sz="7" w:space="0" w:color="000000"/>
              <w:left w:val="single" w:sz="7" w:space="0" w:color="000000"/>
              <w:bottom w:val="single" w:sz="7" w:space="0" w:color="000000"/>
              <w:right w:val="single" w:sz="7" w:space="0" w:color="000000"/>
            </w:tcBorders>
          </w:tcPr>
          <w:p w14:paraId="6D59E0A9"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C0CA3A3"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BEE81F2"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BD4422B"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6FE55E54" w14:textId="77777777" w:rsidR="00A65E95" w:rsidRDefault="00BF272D">
            <w:pPr>
              <w:tabs>
                <w:tab w:val="left" w:pos="1224"/>
              </w:tabs>
              <w:spacing w:before="44" w:after="62" w:line="243" w:lineRule="exact"/>
              <w:ind w:left="414"/>
              <w:textAlignment w:val="baseline"/>
              <w:rPr>
                <w:rFonts w:ascii="Arial" w:eastAsia="Arial" w:hAnsi="Arial"/>
                <w:color w:val="000000"/>
                <w:sz w:val="21"/>
              </w:rPr>
            </w:pPr>
            <w:r>
              <w:rPr>
                <w:rFonts w:ascii="Arial" w:eastAsia="Arial" w:hAnsi="Arial"/>
                <w:color w:val="000000"/>
                <w:sz w:val="21"/>
              </w:rPr>
              <w:t>3.6.2</w:t>
            </w:r>
            <w:r>
              <w:rPr>
                <w:rFonts w:ascii="Arial" w:eastAsia="Arial" w:hAnsi="Arial"/>
                <w:color w:val="000000"/>
                <w:sz w:val="21"/>
              </w:rPr>
              <w:tab/>
              <w:t>Voltage Control (</w:t>
            </w:r>
            <w:proofErr w:type="gramStart"/>
            <w:r>
              <w:rPr>
                <w:rFonts w:ascii="Arial" w:eastAsia="Arial" w:hAnsi="Arial"/>
                <w:color w:val="000000"/>
                <w:sz w:val="21"/>
              </w:rPr>
              <w:t>e.g.</w:t>
            </w:r>
            <w:proofErr w:type="gramEnd"/>
            <w:r>
              <w:rPr>
                <w:rFonts w:ascii="Arial" w:eastAsia="Arial" w:hAnsi="Arial"/>
                <w:color w:val="000000"/>
                <w:sz w:val="21"/>
              </w:rPr>
              <w:t xml:space="preserve"> Excitation, AVR PSS)</w:t>
            </w:r>
          </w:p>
        </w:tc>
        <w:tc>
          <w:tcPr>
            <w:tcW w:w="1104" w:type="dxa"/>
            <w:tcBorders>
              <w:top w:val="single" w:sz="7" w:space="0" w:color="000000"/>
              <w:left w:val="single" w:sz="7" w:space="0" w:color="000000"/>
              <w:bottom w:val="single" w:sz="7" w:space="0" w:color="000000"/>
              <w:right w:val="single" w:sz="7" w:space="0" w:color="000000"/>
            </w:tcBorders>
          </w:tcPr>
          <w:p w14:paraId="4D60AC29"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10B96D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4A0E740" w14:textId="77777777" w:rsidR="00A65E95" w:rsidRDefault="00BF272D">
            <w:pPr>
              <w:spacing w:after="139" w:line="21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901ACAC"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38FB1CC6"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3.6.3</w:t>
            </w:r>
            <w:r>
              <w:rPr>
                <w:rFonts w:ascii="Arial" w:eastAsia="Arial" w:hAnsi="Arial"/>
                <w:color w:val="000000"/>
                <w:sz w:val="21"/>
              </w:rPr>
              <w:tab/>
              <w:t>Frequency Response (Governor)</w:t>
            </w:r>
          </w:p>
        </w:tc>
        <w:tc>
          <w:tcPr>
            <w:tcW w:w="1104" w:type="dxa"/>
            <w:tcBorders>
              <w:top w:val="single" w:sz="7" w:space="0" w:color="000000"/>
              <w:left w:val="single" w:sz="7" w:space="0" w:color="000000"/>
              <w:bottom w:val="single" w:sz="7" w:space="0" w:color="000000"/>
              <w:right w:val="single" w:sz="7" w:space="0" w:color="000000"/>
            </w:tcBorders>
          </w:tcPr>
          <w:p w14:paraId="148BB7C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F1599E4"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ABDA8CE" w14:textId="77777777" w:rsidR="00A65E95" w:rsidRDefault="00BF272D">
            <w:pPr>
              <w:spacing w:after="149" w:line="220"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D6B7916"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04A010D" w14:textId="77777777" w:rsidR="00A65E95" w:rsidRDefault="00BF272D">
            <w:pPr>
              <w:tabs>
                <w:tab w:val="left" w:pos="1224"/>
              </w:tabs>
              <w:spacing w:before="40" w:after="62" w:line="243" w:lineRule="exact"/>
              <w:ind w:left="414"/>
              <w:textAlignment w:val="baseline"/>
              <w:rPr>
                <w:rFonts w:ascii="Arial" w:eastAsia="Arial" w:hAnsi="Arial"/>
                <w:color w:val="000000"/>
                <w:sz w:val="21"/>
              </w:rPr>
            </w:pPr>
            <w:r>
              <w:rPr>
                <w:rFonts w:ascii="Arial" w:eastAsia="Arial" w:hAnsi="Arial"/>
                <w:color w:val="000000"/>
                <w:sz w:val="21"/>
              </w:rPr>
              <w:t>3.6.4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72171CE5"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BC80D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09A7977E"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4AEA76F5"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1149AA" w14:textId="77777777" w:rsidR="00A65E95" w:rsidRDefault="00BF272D">
            <w:pPr>
              <w:tabs>
                <w:tab w:val="left" w:pos="936"/>
              </w:tabs>
              <w:spacing w:before="58" w:after="68" w:line="243" w:lineRule="exact"/>
              <w:ind w:left="324"/>
              <w:textAlignment w:val="baseline"/>
              <w:rPr>
                <w:rFonts w:ascii="Arial" w:eastAsia="Arial" w:hAnsi="Arial"/>
                <w:color w:val="000000"/>
                <w:sz w:val="21"/>
              </w:rPr>
            </w:pPr>
            <w:r>
              <w:rPr>
                <w:rFonts w:ascii="Arial" w:eastAsia="Arial" w:hAnsi="Arial"/>
                <w:color w:val="000000"/>
                <w:sz w:val="21"/>
              </w:rPr>
              <w:t>3.7</w:t>
            </w:r>
            <w:r>
              <w:rPr>
                <w:rFonts w:ascii="Arial" w:eastAsia="Arial" w:hAnsi="Arial"/>
                <w:color w:val="000000"/>
                <w:sz w:val="21"/>
              </w:rPr>
              <w:tab/>
              <w:t>Compliance Simulation Studies</w:t>
            </w:r>
          </w:p>
        </w:tc>
        <w:tc>
          <w:tcPr>
            <w:tcW w:w="1104" w:type="dxa"/>
            <w:tcBorders>
              <w:top w:val="single" w:sz="7" w:space="0" w:color="000000"/>
              <w:left w:val="single" w:sz="7" w:space="0" w:color="000000"/>
              <w:bottom w:val="single" w:sz="7" w:space="0" w:color="000000"/>
              <w:right w:val="single" w:sz="7" w:space="0" w:color="000000"/>
            </w:tcBorders>
          </w:tcPr>
          <w:p w14:paraId="7543BE3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2E564C7"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7557F8A3" w14:textId="77777777" w:rsidR="00A65E95" w:rsidRDefault="00A65E95">
            <w:pPr>
              <w:textAlignment w:val="baseline"/>
              <w:rPr>
                <w:rFonts w:ascii="Arial" w:eastAsia="Arial" w:hAnsi="Arial"/>
                <w:color w:val="000000"/>
                <w:sz w:val="24"/>
              </w:rPr>
            </w:pPr>
          </w:p>
        </w:tc>
      </w:tr>
      <w:tr w:rsidR="00A65E95" w14:paraId="44574ADC"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1FE264A8"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3.7.1</w:t>
            </w:r>
            <w:r>
              <w:rPr>
                <w:rFonts w:ascii="Arial" w:eastAsia="Arial" w:hAnsi="Arial"/>
                <w:color w:val="000000"/>
                <w:sz w:val="21"/>
              </w:rPr>
              <w:tab/>
              <w:t>Model Verification</w:t>
            </w:r>
          </w:p>
        </w:tc>
        <w:tc>
          <w:tcPr>
            <w:tcW w:w="1104" w:type="dxa"/>
            <w:tcBorders>
              <w:top w:val="single" w:sz="7" w:space="0" w:color="000000"/>
              <w:left w:val="single" w:sz="7" w:space="0" w:color="000000"/>
              <w:bottom w:val="single" w:sz="7" w:space="0" w:color="000000"/>
              <w:right w:val="single" w:sz="7" w:space="0" w:color="000000"/>
            </w:tcBorders>
          </w:tcPr>
          <w:p w14:paraId="4B3C37B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6032CB56"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17AF8A3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2021391"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63DFA7B2"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3.7.2</w:t>
            </w:r>
            <w:r>
              <w:rPr>
                <w:rFonts w:ascii="Arial" w:eastAsia="Arial" w:hAnsi="Arial"/>
                <w:color w:val="000000"/>
                <w:sz w:val="21"/>
              </w:rPr>
              <w:tab/>
              <w:t>Reactive Capability &amp; Voltage Range</w:t>
            </w:r>
          </w:p>
        </w:tc>
        <w:tc>
          <w:tcPr>
            <w:tcW w:w="1104" w:type="dxa"/>
            <w:tcBorders>
              <w:top w:val="single" w:sz="7" w:space="0" w:color="000000"/>
              <w:left w:val="single" w:sz="7" w:space="0" w:color="000000"/>
              <w:bottom w:val="single" w:sz="7" w:space="0" w:color="000000"/>
              <w:right w:val="single" w:sz="7" w:space="0" w:color="000000"/>
            </w:tcBorders>
          </w:tcPr>
          <w:p w14:paraId="16314656"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B640F94"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8B6A5C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76E08D54" w14:textId="77777777">
        <w:trPr>
          <w:trHeight w:hRule="exact" w:val="351"/>
        </w:trPr>
        <w:tc>
          <w:tcPr>
            <w:tcW w:w="6226" w:type="dxa"/>
            <w:tcBorders>
              <w:top w:val="single" w:sz="7" w:space="0" w:color="000000"/>
              <w:left w:val="single" w:sz="7" w:space="0" w:color="000000"/>
              <w:bottom w:val="single" w:sz="7" w:space="0" w:color="000000"/>
              <w:right w:val="single" w:sz="7" w:space="0" w:color="000000"/>
            </w:tcBorders>
            <w:vAlign w:val="center"/>
          </w:tcPr>
          <w:p w14:paraId="44B56077" w14:textId="77777777" w:rsidR="00A65E95" w:rsidRDefault="00BF272D">
            <w:pPr>
              <w:tabs>
                <w:tab w:val="left" w:pos="1224"/>
              </w:tabs>
              <w:spacing w:before="44" w:after="58" w:line="243" w:lineRule="exact"/>
              <w:ind w:left="414"/>
              <w:textAlignment w:val="baseline"/>
              <w:rPr>
                <w:rFonts w:ascii="Arial" w:eastAsia="Arial" w:hAnsi="Arial"/>
                <w:color w:val="000000"/>
                <w:sz w:val="21"/>
              </w:rPr>
            </w:pPr>
            <w:r>
              <w:rPr>
                <w:rFonts w:ascii="Arial" w:eastAsia="Arial" w:hAnsi="Arial"/>
                <w:color w:val="000000"/>
                <w:sz w:val="21"/>
              </w:rPr>
              <w:t>3.7.3</w:t>
            </w:r>
            <w:r>
              <w:rPr>
                <w:rFonts w:ascii="Arial" w:eastAsia="Arial" w:hAnsi="Arial"/>
                <w:color w:val="000000"/>
                <w:sz w:val="21"/>
              </w:rPr>
              <w:tab/>
              <w:t>Voltage Control &amp; Stability (</w:t>
            </w:r>
            <w:proofErr w:type="gramStart"/>
            <w:r>
              <w:rPr>
                <w:rFonts w:ascii="Arial" w:eastAsia="Arial" w:hAnsi="Arial"/>
                <w:color w:val="000000"/>
                <w:sz w:val="21"/>
              </w:rPr>
              <w:t>e.g.</w:t>
            </w:r>
            <w:proofErr w:type="gramEnd"/>
            <w:r>
              <w:rPr>
                <w:rFonts w:ascii="Arial" w:eastAsia="Arial" w:hAnsi="Arial"/>
                <w:color w:val="000000"/>
                <w:sz w:val="21"/>
              </w:rPr>
              <w:t xml:space="preserve"> AVR, PSS)</w:t>
            </w:r>
          </w:p>
        </w:tc>
        <w:tc>
          <w:tcPr>
            <w:tcW w:w="1104" w:type="dxa"/>
            <w:tcBorders>
              <w:top w:val="single" w:sz="7" w:space="0" w:color="000000"/>
              <w:left w:val="single" w:sz="7" w:space="0" w:color="000000"/>
              <w:bottom w:val="single" w:sz="7" w:space="0" w:color="000000"/>
              <w:right w:val="single" w:sz="7" w:space="0" w:color="000000"/>
            </w:tcBorders>
          </w:tcPr>
          <w:p w14:paraId="7D42974F"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7EB3A8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D66ABFB" w14:textId="77777777" w:rsidR="00A65E95" w:rsidRDefault="00BF272D">
            <w:pPr>
              <w:spacing w:after="139" w:line="206"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0FC98FD2" w14:textId="77777777">
        <w:trPr>
          <w:trHeight w:hRule="exact" w:val="369"/>
        </w:trPr>
        <w:tc>
          <w:tcPr>
            <w:tcW w:w="6226" w:type="dxa"/>
            <w:tcBorders>
              <w:top w:val="single" w:sz="7" w:space="0" w:color="000000"/>
              <w:left w:val="single" w:sz="7" w:space="0" w:color="000000"/>
              <w:bottom w:val="single" w:sz="7" w:space="0" w:color="000000"/>
              <w:right w:val="single" w:sz="7" w:space="0" w:color="000000"/>
            </w:tcBorders>
            <w:vAlign w:val="center"/>
          </w:tcPr>
          <w:p w14:paraId="1F9AC4DB" w14:textId="77777777" w:rsidR="00A65E95" w:rsidRDefault="00BF272D">
            <w:pPr>
              <w:tabs>
                <w:tab w:val="left" w:pos="1224"/>
              </w:tabs>
              <w:spacing w:before="58" w:after="68" w:line="243" w:lineRule="exact"/>
              <w:ind w:left="414"/>
              <w:textAlignment w:val="baseline"/>
              <w:rPr>
                <w:rFonts w:ascii="Arial" w:eastAsia="Arial" w:hAnsi="Arial"/>
                <w:color w:val="000000"/>
                <w:sz w:val="21"/>
              </w:rPr>
            </w:pPr>
            <w:r>
              <w:rPr>
                <w:rFonts w:ascii="Arial" w:eastAsia="Arial" w:hAnsi="Arial"/>
                <w:color w:val="000000"/>
                <w:sz w:val="21"/>
              </w:rPr>
              <w:t>3.7.4</w:t>
            </w:r>
            <w:r>
              <w:rPr>
                <w:rFonts w:ascii="Arial" w:eastAsia="Arial" w:hAnsi="Arial"/>
                <w:color w:val="000000"/>
                <w:sz w:val="21"/>
              </w:rPr>
              <w:tab/>
              <w:t>Fault Ride Through</w:t>
            </w:r>
          </w:p>
        </w:tc>
        <w:tc>
          <w:tcPr>
            <w:tcW w:w="1104" w:type="dxa"/>
            <w:tcBorders>
              <w:top w:val="single" w:sz="7" w:space="0" w:color="000000"/>
              <w:left w:val="single" w:sz="7" w:space="0" w:color="000000"/>
              <w:bottom w:val="single" w:sz="7" w:space="0" w:color="000000"/>
              <w:right w:val="single" w:sz="7" w:space="0" w:color="000000"/>
            </w:tcBorders>
          </w:tcPr>
          <w:p w14:paraId="0F7ECA6C"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2841F1"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9767093" w14:textId="77777777" w:rsidR="00A65E95" w:rsidRDefault="00BF272D">
            <w:pPr>
              <w:spacing w:after="145" w:line="224"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1830DC21" w14:textId="77777777">
        <w:trPr>
          <w:trHeight w:hRule="exact" w:val="356"/>
        </w:trPr>
        <w:tc>
          <w:tcPr>
            <w:tcW w:w="6226" w:type="dxa"/>
            <w:tcBorders>
              <w:top w:val="single" w:sz="7" w:space="0" w:color="000000"/>
              <w:left w:val="single" w:sz="7" w:space="0" w:color="000000"/>
              <w:bottom w:val="single" w:sz="7" w:space="0" w:color="000000"/>
              <w:right w:val="single" w:sz="7" w:space="0" w:color="000000"/>
            </w:tcBorders>
            <w:vAlign w:val="center"/>
          </w:tcPr>
          <w:p w14:paraId="429F2BA7" w14:textId="77777777" w:rsidR="00A65E95" w:rsidRDefault="00BF272D">
            <w:pPr>
              <w:tabs>
                <w:tab w:val="left" w:pos="936"/>
              </w:tabs>
              <w:spacing w:before="44" w:after="58" w:line="243" w:lineRule="exact"/>
              <w:ind w:left="324"/>
              <w:textAlignment w:val="baseline"/>
              <w:rPr>
                <w:rFonts w:ascii="Arial" w:eastAsia="Arial" w:hAnsi="Arial"/>
                <w:color w:val="000000"/>
                <w:sz w:val="21"/>
              </w:rPr>
            </w:pPr>
            <w:r>
              <w:rPr>
                <w:rFonts w:ascii="Arial" w:eastAsia="Arial" w:hAnsi="Arial"/>
                <w:color w:val="000000"/>
                <w:sz w:val="21"/>
              </w:rPr>
              <w:t>3.8</w:t>
            </w:r>
            <w:r>
              <w:rPr>
                <w:rFonts w:ascii="Arial" w:eastAsia="Arial" w:hAnsi="Arial"/>
                <w:color w:val="000000"/>
                <w:sz w:val="21"/>
              </w:rPr>
              <w:tab/>
              <w:t>Site Specific Technical Data &amp; Compliance</w:t>
            </w:r>
          </w:p>
        </w:tc>
        <w:tc>
          <w:tcPr>
            <w:tcW w:w="1104" w:type="dxa"/>
            <w:tcBorders>
              <w:top w:val="single" w:sz="7" w:space="0" w:color="000000"/>
              <w:left w:val="single" w:sz="7" w:space="0" w:color="000000"/>
              <w:bottom w:val="single" w:sz="7" w:space="0" w:color="000000"/>
              <w:right w:val="single" w:sz="7" w:space="0" w:color="000000"/>
            </w:tcBorders>
          </w:tcPr>
          <w:p w14:paraId="6F5A80A1"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7E058DF4"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3623D861" w14:textId="77777777" w:rsidR="00A65E95" w:rsidRDefault="00A65E95">
            <w:pPr>
              <w:textAlignment w:val="baseline"/>
              <w:rPr>
                <w:rFonts w:ascii="Arial" w:eastAsia="Arial" w:hAnsi="Arial"/>
                <w:color w:val="000000"/>
                <w:sz w:val="24"/>
              </w:rPr>
            </w:pPr>
          </w:p>
        </w:tc>
      </w:tr>
      <w:tr w:rsidR="00A65E95" w14:paraId="14A91F37" w14:textId="77777777">
        <w:trPr>
          <w:trHeight w:hRule="exact" w:val="364"/>
        </w:trPr>
        <w:tc>
          <w:tcPr>
            <w:tcW w:w="6226" w:type="dxa"/>
            <w:tcBorders>
              <w:top w:val="single" w:sz="7" w:space="0" w:color="000000"/>
              <w:left w:val="single" w:sz="7" w:space="0" w:color="000000"/>
              <w:bottom w:val="single" w:sz="7" w:space="0" w:color="000000"/>
              <w:right w:val="single" w:sz="7" w:space="0" w:color="000000"/>
            </w:tcBorders>
            <w:vAlign w:val="center"/>
          </w:tcPr>
          <w:p w14:paraId="25799E21" w14:textId="77777777" w:rsidR="00A65E95" w:rsidRDefault="00BF272D">
            <w:pPr>
              <w:tabs>
                <w:tab w:val="left" w:pos="1224"/>
              </w:tabs>
              <w:spacing w:before="53" w:after="68" w:line="243" w:lineRule="exact"/>
              <w:ind w:left="414"/>
              <w:textAlignment w:val="baseline"/>
              <w:rPr>
                <w:rFonts w:ascii="Arial" w:eastAsia="Arial" w:hAnsi="Arial"/>
                <w:color w:val="000000"/>
                <w:sz w:val="21"/>
              </w:rPr>
            </w:pPr>
            <w:r>
              <w:rPr>
                <w:rFonts w:ascii="Arial" w:eastAsia="Arial" w:hAnsi="Arial"/>
                <w:color w:val="000000"/>
                <w:sz w:val="21"/>
              </w:rPr>
              <w:t>3.8.1</w:t>
            </w:r>
            <w:r>
              <w:rPr>
                <w:rFonts w:ascii="Arial" w:eastAsia="Arial" w:hAnsi="Arial"/>
                <w:color w:val="000000"/>
                <w:sz w:val="21"/>
              </w:rPr>
              <w:tab/>
              <w:t xml:space="preserve">Special Automatic Facilities </w:t>
            </w:r>
            <w:proofErr w:type="gramStart"/>
            <w:r>
              <w:rPr>
                <w:rFonts w:ascii="Arial" w:eastAsia="Arial" w:hAnsi="Arial"/>
                <w:color w:val="000000"/>
                <w:sz w:val="21"/>
              </w:rPr>
              <w:t>e.g.</w:t>
            </w:r>
            <w:proofErr w:type="gramEnd"/>
            <w:r>
              <w:rPr>
                <w:rFonts w:ascii="Arial" w:eastAsia="Arial" w:hAnsi="Arial"/>
                <w:color w:val="000000"/>
                <w:sz w:val="21"/>
              </w:rPr>
              <w:t xml:space="preserve"> </w:t>
            </w:r>
            <w:proofErr w:type="spellStart"/>
            <w:r>
              <w:rPr>
                <w:rFonts w:ascii="Arial" w:eastAsia="Arial" w:hAnsi="Arial"/>
                <w:color w:val="000000"/>
                <w:sz w:val="21"/>
              </w:rPr>
              <w:t>intertrip</w:t>
            </w:r>
            <w:proofErr w:type="spellEnd"/>
          </w:p>
        </w:tc>
        <w:tc>
          <w:tcPr>
            <w:tcW w:w="1104" w:type="dxa"/>
            <w:tcBorders>
              <w:top w:val="single" w:sz="7" w:space="0" w:color="000000"/>
              <w:left w:val="single" w:sz="7" w:space="0" w:color="000000"/>
              <w:bottom w:val="single" w:sz="7" w:space="0" w:color="000000"/>
              <w:right w:val="single" w:sz="7" w:space="0" w:color="000000"/>
            </w:tcBorders>
          </w:tcPr>
          <w:p w14:paraId="45B41E0C"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29F185D5"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1A7FD31" w14:textId="77777777" w:rsidR="00A65E95" w:rsidRDefault="00BF272D">
            <w:pPr>
              <w:spacing w:after="145" w:line="219" w:lineRule="exact"/>
              <w:jc w:val="center"/>
              <w:textAlignment w:val="baseline"/>
              <w:rPr>
                <w:rFonts w:ascii="Arial" w:eastAsia="Arial" w:hAnsi="Arial"/>
                <w:color w:val="000000"/>
                <w:sz w:val="21"/>
              </w:rPr>
            </w:pPr>
            <w:r>
              <w:rPr>
                <w:rFonts w:ascii="Arial" w:eastAsia="Arial" w:hAnsi="Arial"/>
                <w:color w:val="000000"/>
                <w:sz w:val="21"/>
              </w:rPr>
              <w:t>#</w:t>
            </w:r>
          </w:p>
        </w:tc>
      </w:tr>
      <w:tr w:rsidR="00A65E95" w14:paraId="2D500021" w14:textId="77777777">
        <w:trPr>
          <w:trHeight w:hRule="exact" w:val="644"/>
        </w:trPr>
        <w:tc>
          <w:tcPr>
            <w:tcW w:w="6226" w:type="dxa"/>
            <w:tcBorders>
              <w:top w:val="single" w:sz="7" w:space="0" w:color="000000"/>
              <w:left w:val="single" w:sz="7" w:space="0" w:color="000000"/>
              <w:bottom w:val="single" w:sz="7" w:space="0" w:color="000000"/>
              <w:right w:val="single" w:sz="7" w:space="0" w:color="000000"/>
            </w:tcBorders>
            <w:vAlign w:val="center"/>
          </w:tcPr>
          <w:p w14:paraId="371F2F5D" w14:textId="77777777" w:rsidR="00A65E95" w:rsidRDefault="00BF272D">
            <w:pPr>
              <w:spacing w:before="207" w:after="152" w:line="274" w:lineRule="exact"/>
              <w:ind w:right="2417"/>
              <w:jc w:val="right"/>
              <w:textAlignment w:val="baseline"/>
              <w:rPr>
                <w:rFonts w:ascii="Arial" w:eastAsia="Arial" w:hAnsi="Arial"/>
                <w:b/>
                <w:color w:val="000000"/>
                <w:sz w:val="24"/>
              </w:rPr>
            </w:pPr>
            <w:r>
              <w:rPr>
                <w:rFonts w:ascii="Arial" w:eastAsia="Arial" w:hAnsi="Arial"/>
                <w:b/>
                <w:color w:val="000000"/>
                <w:sz w:val="24"/>
              </w:rPr>
              <w:t>Part 4: General DRC Schedules</w:t>
            </w:r>
          </w:p>
        </w:tc>
        <w:tc>
          <w:tcPr>
            <w:tcW w:w="1104" w:type="dxa"/>
            <w:tcBorders>
              <w:top w:val="single" w:sz="7" w:space="0" w:color="000000"/>
              <w:left w:val="single" w:sz="7" w:space="0" w:color="000000"/>
              <w:bottom w:val="single" w:sz="7" w:space="0" w:color="000000"/>
              <w:right w:val="single" w:sz="7" w:space="0" w:color="000000"/>
            </w:tcBorders>
          </w:tcPr>
          <w:p w14:paraId="4268C6F8" w14:textId="77777777" w:rsidR="00A65E95" w:rsidRDefault="00A65E95">
            <w:pPr>
              <w:textAlignment w:val="baseline"/>
              <w:rPr>
                <w:rFonts w:ascii="Arial" w:eastAsia="Arial" w:hAnsi="Arial"/>
                <w:color w:val="000000"/>
                <w:sz w:val="24"/>
              </w:rPr>
            </w:pPr>
          </w:p>
        </w:tc>
        <w:tc>
          <w:tcPr>
            <w:tcW w:w="547" w:type="dxa"/>
            <w:tcBorders>
              <w:top w:val="single" w:sz="7" w:space="0" w:color="000000"/>
              <w:left w:val="single" w:sz="7" w:space="0" w:color="000000"/>
              <w:bottom w:val="single" w:sz="7" w:space="0" w:color="000000"/>
              <w:right w:val="single" w:sz="7" w:space="0" w:color="000000"/>
            </w:tcBorders>
          </w:tcPr>
          <w:p w14:paraId="48A5FD2C" w14:textId="77777777" w:rsidR="00A65E95" w:rsidRDefault="00A65E95">
            <w:pPr>
              <w:textAlignment w:val="baseline"/>
              <w:rPr>
                <w:rFonts w:ascii="Arial" w:eastAsia="Arial" w:hAnsi="Arial"/>
                <w:color w:val="000000"/>
                <w:sz w:val="24"/>
              </w:rPr>
            </w:pPr>
          </w:p>
        </w:tc>
        <w:tc>
          <w:tcPr>
            <w:tcW w:w="552" w:type="dxa"/>
            <w:tcBorders>
              <w:top w:val="single" w:sz="7" w:space="0" w:color="000000"/>
              <w:left w:val="single" w:sz="7" w:space="0" w:color="000000"/>
              <w:bottom w:val="single" w:sz="7" w:space="0" w:color="000000"/>
              <w:right w:val="single" w:sz="7" w:space="0" w:color="000000"/>
            </w:tcBorders>
          </w:tcPr>
          <w:p w14:paraId="22EE5C19" w14:textId="77777777" w:rsidR="00A65E95" w:rsidRDefault="00A65E95">
            <w:pPr>
              <w:textAlignment w:val="baseline"/>
              <w:rPr>
                <w:rFonts w:ascii="Arial" w:eastAsia="Arial" w:hAnsi="Arial"/>
                <w:color w:val="000000"/>
                <w:sz w:val="24"/>
              </w:rPr>
            </w:pPr>
          </w:p>
        </w:tc>
      </w:tr>
      <w:tr w:rsidR="00A65E95" w14:paraId="795B899B" w14:textId="77777777">
        <w:trPr>
          <w:trHeight w:hRule="exact" w:val="460"/>
        </w:trPr>
        <w:tc>
          <w:tcPr>
            <w:tcW w:w="6226" w:type="dxa"/>
            <w:tcBorders>
              <w:top w:val="single" w:sz="7" w:space="0" w:color="000000"/>
              <w:left w:val="single" w:sz="7" w:space="0" w:color="000000"/>
              <w:bottom w:val="single" w:sz="7" w:space="0" w:color="000000"/>
              <w:right w:val="single" w:sz="7" w:space="0" w:color="000000"/>
            </w:tcBorders>
          </w:tcPr>
          <w:p w14:paraId="7121ABAE" w14:textId="77777777" w:rsidR="00A65E95" w:rsidRDefault="00BF272D">
            <w:pPr>
              <w:tabs>
                <w:tab w:val="left" w:pos="936"/>
              </w:tabs>
              <w:spacing w:line="226" w:lineRule="exact"/>
              <w:ind w:left="360"/>
              <w:textAlignment w:val="baseline"/>
              <w:rPr>
                <w:rFonts w:ascii="Arial" w:eastAsia="Arial" w:hAnsi="Arial"/>
                <w:color w:val="000000"/>
                <w:sz w:val="21"/>
              </w:rPr>
            </w:pPr>
            <w:r>
              <w:rPr>
                <w:rFonts w:ascii="Arial" w:eastAsia="Arial" w:hAnsi="Arial"/>
                <w:color w:val="000000"/>
                <w:sz w:val="21"/>
              </w:rPr>
              <w:t>4.1</w:t>
            </w:r>
            <w:r>
              <w:rPr>
                <w:rFonts w:ascii="Arial" w:eastAsia="Arial" w:hAnsi="Arial"/>
                <w:color w:val="000000"/>
                <w:sz w:val="21"/>
              </w:rPr>
              <w:tab/>
              <w:t xml:space="preserve">DRC Schedule 3 </w:t>
            </w:r>
            <w:r>
              <w:rPr>
                <w:rFonts w:ascii="Arial" w:eastAsia="Arial" w:hAnsi="Arial"/>
                <w:color w:val="000000"/>
                <w:sz w:val="24"/>
              </w:rPr>
              <w:t xml:space="preserve">– </w:t>
            </w:r>
            <w:r>
              <w:rPr>
                <w:rFonts w:ascii="Arial" w:eastAsia="Arial" w:hAnsi="Arial"/>
                <w:color w:val="000000"/>
                <w:sz w:val="21"/>
              </w:rPr>
              <w:t>Large Power Station Outage</w:t>
            </w:r>
          </w:p>
          <w:p w14:paraId="33C42D2B" w14:textId="77777777" w:rsidR="00A65E95" w:rsidRDefault="00BF272D">
            <w:pPr>
              <w:spacing w:line="224" w:lineRule="exact"/>
              <w:ind w:right="4217"/>
              <w:jc w:val="right"/>
              <w:textAlignment w:val="baseline"/>
              <w:rPr>
                <w:rFonts w:ascii="Arial" w:eastAsia="Arial" w:hAnsi="Arial"/>
                <w:color w:val="000000"/>
                <w:sz w:val="21"/>
              </w:rPr>
            </w:pPr>
            <w:r>
              <w:rPr>
                <w:rFonts w:ascii="Arial" w:eastAsia="Arial" w:hAnsi="Arial"/>
                <w:color w:val="000000"/>
                <w:sz w:val="21"/>
              </w:rPr>
              <w:t>Information</w:t>
            </w:r>
          </w:p>
        </w:tc>
        <w:tc>
          <w:tcPr>
            <w:tcW w:w="1104" w:type="dxa"/>
            <w:tcBorders>
              <w:top w:val="single" w:sz="7" w:space="0" w:color="000000"/>
              <w:left w:val="single" w:sz="7" w:space="0" w:color="000000"/>
              <w:bottom w:val="single" w:sz="7" w:space="0" w:color="000000"/>
              <w:right w:val="single" w:sz="7" w:space="0" w:color="000000"/>
            </w:tcBorders>
          </w:tcPr>
          <w:p w14:paraId="0805A75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BF04FA0" w14:textId="77777777" w:rsidR="00A65E95" w:rsidRDefault="00BF272D">
            <w:pPr>
              <w:spacing w:after="183" w:line="243"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D2B835E" w14:textId="77777777" w:rsidR="00A65E95" w:rsidRDefault="00A65E95">
            <w:pPr>
              <w:textAlignment w:val="baseline"/>
              <w:rPr>
                <w:rFonts w:ascii="Arial" w:eastAsia="Arial" w:hAnsi="Arial"/>
                <w:color w:val="000000"/>
                <w:sz w:val="24"/>
              </w:rPr>
            </w:pPr>
          </w:p>
        </w:tc>
      </w:tr>
      <w:tr w:rsidR="00A65E95" w14:paraId="54772F28" w14:textId="77777777">
        <w:trPr>
          <w:trHeight w:hRule="exact" w:val="370"/>
        </w:trPr>
        <w:tc>
          <w:tcPr>
            <w:tcW w:w="6226" w:type="dxa"/>
            <w:tcBorders>
              <w:top w:val="single" w:sz="7" w:space="0" w:color="000000"/>
              <w:left w:val="single" w:sz="7" w:space="0" w:color="000000"/>
              <w:bottom w:val="single" w:sz="7" w:space="0" w:color="000000"/>
              <w:right w:val="single" w:sz="7" w:space="0" w:color="000000"/>
            </w:tcBorders>
            <w:vAlign w:val="center"/>
          </w:tcPr>
          <w:p w14:paraId="47BB050E" w14:textId="77777777" w:rsidR="00A65E95" w:rsidRDefault="00BF272D">
            <w:pPr>
              <w:tabs>
                <w:tab w:val="left" w:pos="936"/>
              </w:tabs>
              <w:spacing w:before="54" w:after="60" w:line="250" w:lineRule="exact"/>
              <w:ind w:left="324"/>
              <w:textAlignment w:val="baseline"/>
              <w:rPr>
                <w:rFonts w:ascii="Arial" w:eastAsia="Arial" w:hAnsi="Arial"/>
                <w:color w:val="000000"/>
                <w:sz w:val="21"/>
              </w:rPr>
            </w:pPr>
            <w:r>
              <w:rPr>
                <w:rFonts w:ascii="Arial" w:eastAsia="Arial" w:hAnsi="Arial"/>
                <w:color w:val="000000"/>
                <w:sz w:val="21"/>
              </w:rPr>
              <w:t>4.2</w:t>
            </w:r>
            <w:r>
              <w:rPr>
                <w:rFonts w:ascii="Arial" w:eastAsia="Arial" w:hAnsi="Arial"/>
                <w:color w:val="000000"/>
                <w:sz w:val="21"/>
              </w:rPr>
              <w:tab/>
              <w:t xml:space="preserve">DRC Schedule 6 </w:t>
            </w:r>
            <w:r>
              <w:rPr>
                <w:rFonts w:ascii="Arial" w:eastAsia="Arial" w:hAnsi="Arial"/>
                <w:color w:val="000000"/>
                <w:sz w:val="24"/>
              </w:rPr>
              <w:t xml:space="preserve">– </w:t>
            </w:r>
            <w:r>
              <w:rPr>
                <w:rFonts w:ascii="Arial" w:eastAsia="Arial" w:hAnsi="Arial"/>
                <w:color w:val="000000"/>
                <w:sz w:val="21"/>
              </w:rPr>
              <w:t>Users Outage Information</w:t>
            </w:r>
          </w:p>
        </w:tc>
        <w:tc>
          <w:tcPr>
            <w:tcW w:w="1104" w:type="dxa"/>
            <w:tcBorders>
              <w:top w:val="single" w:sz="7" w:space="0" w:color="000000"/>
              <w:left w:val="single" w:sz="7" w:space="0" w:color="000000"/>
              <w:bottom w:val="single" w:sz="7" w:space="0" w:color="000000"/>
              <w:right w:val="single" w:sz="7" w:space="0" w:color="000000"/>
            </w:tcBorders>
          </w:tcPr>
          <w:p w14:paraId="6CBDCCC4"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8655D82" w14:textId="77777777" w:rsidR="00A65E95" w:rsidRDefault="00BF272D">
            <w:pPr>
              <w:spacing w:after="13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73C12A0D" w14:textId="77777777" w:rsidR="00A65E95" w:rsidRDefault="00A65E95">
            <w:pPr>
              <w:textAlignment w:val="baseline"/>
              <w:rPr>
                <w:rFonts w:ascii="Arial" w:eastAsia="Arial" w:hAnsi="Arial"/>
                <w:color w:val="000000"/>
                <w:sz w:val="24"/>
              </w:rPr>
            </w:pPr>
          </w:p>
        </w:tc>
      </w:tr>
      <w:tr w:rsidR="00A65E95" w14:paraId="63B86323"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7B58E3E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4.3</w:t>
            </w:r>
            <w:r>
              <w:rPr>
                <w:rFonts w:ascii="Arial" w:eastAsia="Arial" w:hAnsi="Arial"/>
                <w:color w:val="000000"/>
                <w:sz w:val="21"/>
              </w:rPr>
              <w:tab/>
              <w:t xml:space="preserve">DRC Schedule 7 </w:t>
            </w:r>
            <w:r>
              <w:rPr>
                <w:rFonts w:ascii="Arial" w:eastAsia="Arial" w:hAnsi="Arial"/>
                <w:color w:val="000000"/>
                <w:sz w:val="24"/>
              </w:rPr>
              <w:t xml:space="preserve">– </w:t>
            </w:r>
            <w:r>
              <w:rPr>
                <w:rFonts w:ascii="Arial" w:eastAsia="Arial" w:hAnsi="Arial"/>
                <w:color w:val="000000"/>
                <w:sz w:val="21"/>
              </w:rPr>
              <w:t>Load Characteristics</w:t>
            </w:r>
          </w:p>
        </w:tc>
        <w:tc>
          <w:tcPr>
            <w:tcW w:w="1104" w:type="dxa"/>
            <w:tcBorders>
              <w:top w:val="single" w:sz="7" w:space="0" w:color="000000"/>
              <w:left w:val="single" w:sz="7" w:space="0" w:color="000000"/>
              <w:bottom w:val="single" w:sz="7" w:space="0" w:color="000000"/>
              <w:right w:val="single" w:sz="7" w:space="0" w:color="000000"/>
            </w:tcBorders>
          </w:tcPr>
          <w:p w14:paraId="1C2AFA1E"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37CA208C" w14:textId="77777777" w:rsidR="00A65E95" w:rsidRDefault="00BF272D">
            <w:pPr>
              <w:spacing w:after="134"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604F77EB" w14:textId="77777777" w:rsidR="00A65E95" w:rsidRDefault="00A65E95">
            <w:pPr>
              <w:textAlignment w:val="baseline"/>
              <w:rPr>
                <w:rFonts w:ascii="Arial" w:eastAsia="Arial" w:hAnsi="Arial"/>
                <w:color w:val="000000"/>
                <w:sz w:val="24"/>
              </w:rPr>
            </w:pPr>
          </w:p>
        </w:tc>
      </w:tr>
      <w:tr w:rsidR="00A65E95" w14:paraId="13E7E41D" w14:textId="77777777">
        <w:trPr>
          <w:trHeight w:hRule="exact" w:val="365"/>
        </w:trPr>
        <w:tc>
          <w:tcPr>
            <w:tcW w:w="6226" w:type="dxa"/>
            <w:tcBorders>
              <w:top w:val="single" w:sz="7" w:space="0" w:color="000000"/>
              <w:left w:val="single" w:sz="7" w:space="0" w:color="000000"/>
              <w:bottom w:val="single" w:sz="7" w:space="0" w:color="000000"/>
              <w:right w:val="single" w:sz="7" w:space="0" w:color="000000"/>
            </w:tcBorders>
            <w:vAlign w:val="center"/>
          </w:tcPr>
          <w:p w14:paraId="33C01DB7"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4.4</w:t>
            </w:r>
            <w:r>
              <w:rPr>
                <w:rFonts w:ascii="Arial" w:eastAsia="Arial" w:hAnsi="Arial"/>
                <w:color w:val="000000"/>
                <w:sz w:val="21"/>
              </w:rPr>
              <w:tab/>
              <w:t xml:space="preserve">DRC Schedule 8 </w:t>
            </w:r>
            <w:r>
              <w:rPr>
                <w:rFonts w:ascii="Arial" w:eastAsia="Arial" w:hAnsi="Arial"/>
                <w:color w:val="000000"/>
                <w:sz w:val="24"/>
              </w:rPr>
              <w:t xml:space="preserve">– </w:t>
            </w:r>
            <w:r>
              <w:rPr>
                <w:rFonts w:ascii="Arial" w:eastAsia="Arial" w:hAnsi="Arial"/>
                <w:color w:val="000000"/>
                <w:sz w:val="21"/>
              </w:rPr>
              <w:t>BM Unit Data (if applicable)</w:t>
            </w:r>
          </w:p>
        </w:tc>
        <w:tc>
          <w:tcPr>
            <w:tcW w:w="1104" w:type="dxa"/>
            <w:tcBorders>
              <w:top w:val="single" w:sz="7" w:space="0" w:color="000000"/>
              <w:left w:val="single" w:sz="7" w:space="0" w:color="000000"/>
              <w:bottom w:val="single" w:sz="7" w:space="0" w:color="000000"/>
              <w:right w:val="single" w:sz="7" w:space="0" w:color="000000"/>
            </w:tcBorders>
          </w:tcPr>
          <w:p w14:paraId="6C40D3D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0E0AC6B4"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4E75AFD9" w14:textId="77777777" w:rsidR="00A65E95" w:rsidRDefault="00A65E95">
            <w:pPr>
              <w:textAlignment w:val="baseline"/>
              <w:rPr>
                <w:rFonts w:ascii="Arial" w:eastAsia="Arial" w:hAnsi="Arial"/>
                <w:color w:val="000000"/>
                <w:sz w:val="24"/>
              </w:rPr>
            </w:pPr>
          </w:p>
        </w:tc>
      </w:tr>
      <w:tr w:rsidR="00A65E95" w14:paraId="5F2BB32C" w14:textId="77777777">
        <w:trPr>
          <w:trHeight w:hRule="exact" w:val="355"/>
        </w:trPr>
        <w:tc>
          <w:tcPr>
            <w:tcW w:w="6226" w:type="dxa"/>
            <w:tcBorders>
              <w:top w:val="single" w:sz="7" w:space="0" w:color="000000"/>
              <w:left w:val="single" w:sz="7" w:space="0" w:color="000000"/>
              <w:bottom w:val="single" w:sz="7" w:space="0" w:color="000000"/>
              <w:right w:val="single" w:sz="7" w:space="0" w:color="000000"/>
            </w:tcBorders>
            <w:vAlign w:val="center"/>
          </w:tcPr>
          <w:p w14:paraId="4226DC90" w14:textId="77777777" w:rsidR="00A65E95" w:rsidRDefault="00BF272D">
            <w:pPr>
              <w:tabs>
                <w:tab w:val="left" w:pos="936"/>
              </w:tabs>
              <w:spacing w:before="39" w:after="65" w:line="250" w:lineRule="exact"/>
              <w:ind w:left="324"/>
              <w:textAlignment w:val="baseline"/>
              <w:rPr>
                <w:rFonts w:ascii="Arial" w:eastAsia="Arial" w:hAnsi="Arial"/>
                <w:color w:val="000000"/>
                <w:sz w:val="21"/>
              </w:rPr>
            </w:pPr>
            <w:r>
              <w:rPr>
                <w:rFonts w:ascii="Arial" w:eastAsia="Arial" w:hAnsi="Arial"/>
                <w:color w:val="000000"/>
                <w:sz w:val="21"/>
              </w:rPr>
              <w:t>4.5</w:t>
            </w:r>
            <w:r>
              <w:rPr>
                <w:rFonts w:ascii="Arial" w:eastAsia="Arial" w:hAnsi="Arial"/>
                <w:color w:val="000000"/>
                <w:sz w:val="21"/>
              </w:rPr>
              <w:tab/>
              <w:t xml:space="preserve">DRC Schedule 10 </w:t>
            </w:r>
            <w:r>
              <w:rPr>
                <w:rFonts w:ascii="Arial" w:eastAsia="Arial" w:hAnsi="Arial"/>
                <w:color w:val="000000"/>
                <w:sz w:val="24"/>
              </w:rPr>
              <w:t xml:space="preserve">– </w:t>
            </w:r>
            <w:r>
              <w:rPr>
                <w:rFonts w:ascii="Arial" w:eastAsia="Arial" w:hAnsi="Arial"/>
                <w:color w:val="000000"/>
                <w:sz w:val="21"/>
              </w:rPr>
              <w:t>Demand Profiles</w:t>
            </w:r>
          </w:p>
        </w:tc>
        <w:tc>
          <w:tcPr>
            <w:tcW w:w="1104" w:type="dxa"/>
            <w:tcBorders>
              <w:top w:val="single" w:sz="7" w:space="0" w:color="000000"/>
              <w:left w:val="single" w:sz="7" w:space="0" w:color="000000"/>
              <w:bottom w:val="single" w:sz="7" w:space="0" w:color="000000"/>
              <w:right w:val="single" w:sz="7" w:space="0" w:color="000000"/>
            </w:tcBorders>
          </w:tcPr>
          <w:p w14:paraId="67E86AB5"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5A529F42" w14:textId="77777777" w:rsidR="00A65E95" w:rsidRDefault="00BF272D">
            <w:pPr>
              <w:spacing w:after="129" w:line="225"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2EB48A55" w14:textId="77777777" w:rsidR="00A65E95" w:rsidRDefault="00A65E95">
            <w:pPr>
              <w:textAlignment w:val="baseline"/>
              <w:rPr>
                <w:rFonts w:ascii="Arial" w:eastAsia="Arial" w:hAnsi="Arial"/>
                <w:color w:val="000000"/>
                <w:sz w:val="24"/>
              </w:rPr>
            </w:pPr>
          </w:p>
        </w:tc>
      </w:tr>
      <w:tr w:rsidR="00A65E95" w14:paraId="6BFDC045" w14:textId="77777777">
        <w:trPr>
          <w:trHeight w:hRule="exact" w:val="374"/>
        </w:trPr>
        <w:tc>
          <w:tcPr>
            <w:tcW w:w="6226" w:type="dxa"/>
            <w:tcBorders>
              <w:top w:val="single" w:sz="7" w:space="0" w:color="000000"/>
              <w:left w:val="single" w:sz="7" w:space="0" w:color="000000"/>
              <w:bottom w:val="single" w:sz="7" w:space="0" w:color="000000"/>
              <w:right w:val="single" w:sz="7" w:space="0" w:color="000000"/>
            </w:tcBorders>
            <w:vAlign w:val="center"/>
          </w:tcPr>
          <w:p w14:paraId="2A858616" w14:textId="77777777" w:rsidR="00A65E95" w:rsidRDefault="00BF272D">
            <w:pPr>
              <w:tabs>
                <w:tab w:val="left" w:pos="936"/>
              </w:tabs>
              <w:spacing w:before="54" w:after="55" w:line="250" w:lineRule="exact"/>
              <w:ind w:left="324"/>
              <w:textAlignment w:val="baseline"/>
              <w:rPr>
                <w:rFonts w:ascii="Arial" w:eastAsia="Arial" w:hAnsi="Arial"/>
                <w:color w:val="000000"/>
                <w:sz w:val="21"/>
              </w:rPr>
            </w:pPr>
            <w:r>
              <w:rPr>
                <w:rFonts w:ascii="Arial" w:eastAsia="Arial" w:hAnsi="Arial"/>
                <w:color w:val="000000"/>
                <w:sz w:val="21"/>
              </w:rPr>
              <w:t>4.6</w:t>
            </w:r>
            <w:r>
              <w:rPr>
                <w:rFonts w:ascii="Arial" w:eastAsia="Arial" w:hAnsi="Arial"/>
                <w:color w:val="000000"/>
                <w:sz w:val="21"/>
              </w:rPr>
              <w:tab/>
              <w:t xml:space="preserve">DRC Schedule 11 </w:t>
            </w:r>
            <w:r>
              <w:rPr>
                <w:rFonts w:ascii="Arial" w:eastAsia="Arial" w:hAnsi="Arial"/>
                <w:color w:val="000000"/>
                <w:sz w:val="24"/>
              </w:rPr>
              <w:t xml:space="preserve">– </w:t>
            </w:r>
            <w:r>
              <w:rPr>
                <w:rFonts w:ascii="Arial" w:eastAsia="Arial" w:hAnsi="Arial"/>
                <w:color w:val="000000"/>
                <w:sz w:val="21"/>
              </w:rPr>
              <w:t>Connection Point Data</w:t>
            </w:r>
          </w:p>
        </w:tc>
        <w:tc>
          <w:tcPr>
            <w:tcW w:w="1104" w:type="dxa"/>
            <w:tcBorders>
              <w:top w:val="single" w:sz="7" w:space="0" w:color="000000"/>
              <w:left w:val="single" w:sz="7" w:space="0" w:color="000000"/>
              <w:bottom w:val="single" w:sz="7" w:space="0" w:color="000000"/>
              <w:right w:val="single" w:sz="7" w:space="0" w:color="000000"/>
            </w:tcBorders>
          </w:tcPr>
          <w:p w14:paraId="5F75D16F"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NGESO</w:t>
            </w:r>
          </w:p>
        </w:tc>
        <w:tc>
          <w:tcPr>
            <w:tcW w:w="547" w:type="dxa"/>
            <w:tcBorders>
              <w:top w:val="single" w:sz="7" w:space="0" w:color="000000"/>
              <w:left w:val="single" w:sz="7" w:space="0" w:color="000000"/>
              <w:bottom w:val="single" w:sz="7" w:space="0" w:color="000000"/>
              <w:right w:val="single" w:sz="7" w:space="0" w:color="000000"/>
            </w:tcBorders>
          </w:tcPr>
          <w:p w14:paraId="45F06830" w14:textId="77777777" w:rsidR="00A65E95" w:rsidRDefault="00BF272D">
            <w:pPr>
              <w:spacing w:after="139" w:line="220" w:lineRule="exact"/>
              <w:jc w:val="center"/>
              <w:textAlignment w:val="baseline"/>
              <w:rPr>
                <w:rFonts w:ascii="Arial" w:eastAsia="Arial" w:hAnsi="Arial"/>
                <w:color w:val="000000"/>
                <w:sz w:val="21"/>
              </w:rPr>
            </w:pPr>
            <w:r>
              <w:rPr>
                <w:rFonts w:ascii="Arial" w:eastAsia="Arial" w:hAnsi="Arial"/>
                <w:color w:val="000000"/>
                <w:sz w:val="21"/>
              </w:rPr>
              <w:t>#</w:t>
            </w:r>
          </w:p>
        </w:tc>
        <w:tc>
          <w:tcPr>
            <w:tcW w:w="552" w:type="dxa"/>
            <w:tcBorders>
              <w:top w:val="single" w:sz="7" w:space="0" w:color="000000"/>
              <w:left w:val="single" w:sz="7" w:space="0" w:color="000000"/>
              <w:bottom w:val="single" w:sz="7" w:space="0" w:color="000000"/>
              <w:right w:val="single" w:sz="7" w:space="0" w:color="000000"/>
            </w:tcBorders>
          </w:tcPr>
          <w:p w14:paraId="32D9E39D" w14:textId="77777777" w:rsidR="00A65E95" w:rsidRDefault="00A65E95">
            <w:pPr>
              <w:textAlignment w:val="baseline"/>
              <w:rPr>
                <w:rFonts w:ascii="Arial" w:eastAsia="Arial" w:hAnsi="Arial"/>
                <w:color w:val="000000"/>
                <w:sz w:val="24"/>
              </w:rPr>
            </w:pPr>
          </w:p>
        </w:tc>
      </w:tr>
    </w:tbl>
    <w:p w14:paraId="00C606CA" w14:textId="77777777" w:rsidR="00A65E95" w:rsidRDefault="00A65E95">
      <w:pPr>
        <w:spacing w:after="195" w:line="20" w:lineRule="exact"/>
      </w:pPr>
    </w:p>
    <w:p w14:paraId="47FF2044" w14:textId="77777777" w:rsidR="00A65E95" w:rsidRDefault="00BF272D">
      <w:pPr>
        <w:spacing w:before="2" w:line="274" w:lineRule="exact"/>
        <w:ind w:left="144"/>
        <w:jc w:val="both"/>
        <w:textAlignment w:val="baseline"/>
        <w:rPr>
          <w:rFonts w:ascii="Arial" w:eastAsia="Arial" w:hAnsi="Arial"/>
          <w:b/>
          <w:color w:val="000000"/>
          <w:spacing w:val="-1"/>
          <w:sz w:val="24"/>
        </w:rPr>
      </w:pPr>
      <w:r>
        <w:rPr>
          <w:rFonts w:ascii="Arial" w:eastAsia="Arial" w:hAnsi="Arial"/>
          <w:b/>
          <w:color w:val="000000"/>
          <w:spacing w:val="-1"/>
          <w:sz w:val="24"/>
        </w:rPr>
        <w:t>UDFS Content Guidance</w:t>
      </w:r>
    </w:p>
    <w:p w14:paraId="2185A2FA" w14:textId="77777777" w:rsidR="00A65E95" w:rsidRDefault="00BF272D">
      <w:pPr>
        <w:spacing w:before="106" w:line="243" w:lineRule="exact"/>
        <w:ind w:left="144"/>
        <w:jc w:val="both"/>
        <w:textAlignment w:val="baseline"/>
        <w:rPr>
          <w:rFonts w:ascii="Arial" w:eastAsia="Arial" w:hAnsi="Arial"/>
          <w:color w:val="000000"/>
          <w:spacing w:val="-3"/>
          <w:sz w:val="21"/>
        </w:rPr>
      </w:pPr>
      <w:r>
        <w:rPr>
          <w:rFonts w:ascii="Arial" w:eastAsia="Arial" w:hAnsi="Arial"/>
          <w:color w:val="000000"/>
          <w:spacing w:val="-3"/>
          <w:sz w:val="21"/>
        </w:rPr>
        <w:t xml:space="preserve">In </w:t>
      </w:r>
      <w:proofErr w:type="gramStart"/>
      <w:r>
        <w:rPr>
          <w:rFonts w:ascii="Arial" w:eastAsia="Arial" w:hAnsi="Arial"/>
          <w:color w:val="000000"/>
          <w:spacing w:val="-3"/>
          <w:sz w:val="21"/>
        </w:rPr>
        <w:t>general</w:t>
      </w:r>
      <w:proofErr w:type="gramEnd"/>
      <w:r>
        <w:rPr>
          <w:rFonts w:ascii="Arial" w:eastAsia="Arial" w:hAnsi="Arial"/>
          <w:color w:val="000000"/>
          <w:spacing w:val="-3"/>
          <w:sz w:val="21"/>
        </w:rPr>
        <w:t xml:space="preserve"> all submissions should be in the following file formats.</w:t>
      </w:r>
    </w:p>
    <w:p w14:paraId="1ECA20B2" w14:textId="77777777" w:rsidR="00A65E95" w:rsidRDefault="00BF272D">
      <w:pPr>
        <w:numPr>
          <w:ilvl w:val="0"/>
          <w:numId w:val="4"/>
        </w:numPr>
        <w:tabs>
          <w:tab w:val="clear" w:pos="360"/>
          <w:tab w:val="left" w:pos="864"/>
        </w:tabs>
        <w:spacing w:before="116"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Specifications, Statements, Agreements and Technical Reports in PDF format</w:t>
      </w:r>
    </w:p>
    <w:p w14:paraId="4B551844"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Signed Documents in scanned PDF format.</w:t>
      </w:r>
    </w:p>
    <w:p w14:paraId="1A90CD1C" w14:textId="77777777" w:rsidR="00A65E95" w:rsidRDefault="00BF272D">
      <w:pPr>
        <w:numPr>
          <w:ilvl w:val="0"/>
          <w:numId w:val="4"/>
        </w:numPr>
        <w:tabs>
          <w:tab w:val="clear" w:pos="360"/>
          <w:tab w:val="left" w:pos="864"/>
        </w:tabs>
        <w:spacing w:before="117" w:line="234" w:lineRule="exact"/>
        <w:ind w:left="504"/>
        <w:jc w:val="both"/>
        <w:textAlignment w:val="baseline"/>
        <w:rPr>
          <w:rFonts w:ascii="Arial" w:eastAsia="Arial" w:hAnsi="Arial"/>
          <w:color w:val="000000"/>
          <w:spacing w:val="-3"/>
          <w:sz w:val="21"/>
        </w:rPr>
      </w:pPr>
      <w:r>
        <w:rPr>
          <w:rFonts w:ascii="Arial" w:eastAsia="Arial" w:hAnsi="Arial"/>
          <w:color w:val="000000"/>
          <w:spacing w:val="-3"/>
          <w:sz w:val="21"/>
        </w:rPr>
        <w:t>Test result data points in XLS format (</w:t>
      </w:r>
      <w:proofErr w:type="gramStart"/>
      <w:r>
        <w:rPr>
          <w:rFonts w:ascii="Arial" w:eastAsia="Arial" w:hAnsi="Arial"/>
          <w:color w:val="000000"/>
          <w:spacing w:val="-3"/>
          <w:sz w:val="21"/>
        </w:rPr>
        <w:t>e.g.</w:t>
      </w:r>
      <w:proofErr w:type="gramEnd"/>
      <w:r>
        <w:rPr>
          <w:rFonts w:ascii="Arial" w:eastAsia="Arial" w:hAnsi="Arial"/>
          <w:color w:val="000000"/>
          <w:spacing w:val="-3"/>
          <w:sz w:val="21"/>
        </w:rPr>
        <w:t xml:space="preserve"> Excel ®)</w:t>
      </w:r>
    </w:p>
    <w:p w14:paraId="40196DEF" w14:textId="77777777" w:rsidR="00A65E95" w:rsidRDefault="00BF272D">
      <w:pPr>
        <w:numPr>
          <w:ilvl w:val="0"/>
          <w:numId w:val="4"/>
        </w:numPr>
        <w:tabs>
          <w:tab w:val="clear" w:pos="360"/>
          <w:tab w:val="left" w:pos="864"/>
        </w:tabs>
        <w:spacing w:before="12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Performance Charts/Plots PDF and/or XLS format.</w:t>
      </w:r>
    </w:p>
    <w:p w14:paraId="2A9B3D98" w14:textId="77777777" w:rsidR="00A65E95" w:rsidRDefault="00BF272D">
      <w:pPr>
        <w:numPr>
          <w:ilvl w:val="0"/>
          <w:numId w:val="4"/>
        </w:numPr>
        <w:tabs>
          <w:tab w:val="clear" w:pos="360"/>
          <w:tab w:val="left" w:pos="864"/>
        </w:tabs>
        <w:spacing w:before="131" w:line="234" w:lineRule="exact"/>
        <w:ind w:left="504"/>
        <w:jc w:val="both"/>
        <w:textAlignment w:val="baseline"/>
        <w:rPr>
          <w:rFonts w:ascii="Arial" w:eastAsia="Arial" w:hAnsi="Arial"/>
          <w:color w:val="000000"/>
          <w:spacing w:val="-4"/>
          <w:sz w:val="21"/>
        </w:rPr>
      </w:pPr>
      <w:r>
        <w:rPr>
          <w:rFonts w:ascii="Arial" w:eastAsia="Arial" w:hAnsi="Arial"/>
          <w:color w:val="000000"/>
          <w:spacing w:val="-4"/>
          <w:sz w:val="21"/>
        </w:rPr>
        <w:t>Drawings in PDF or DWG format.</w:t>
      </w:r>
    </w:p>
    <w:p w14:paraId="2096CCE8" w14:textId="77777777" w:rsidR="00A65E95" w:rsidRDefault="00A65E95">
      <w:pPr>
        <w:sectPr w:rsidR="00A65E95">
          <w:pgSz w:w="11904" w:h="16834"/>
          <w:pgMar w:top="680" w:right="2173" w:bottom="678" w:left="1291" w:header="720" w:footer="720" w:gutter="0"/>
          <w:cols w:space="720"/>
        </w:sectPr>
      </w:pPr>
    </w:p>
    <w:p w14:paraId="543FAE35" w14:textId="4320CE1C" w:rsidR="00A65E95" w:rsidRDefault="00BF272D">
      <w:pPr>
        <w:spacing w:line="304" w:lineRule="exact"/>
        <w:ind w:right="3960"/>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70016" behindDoc="1" locked="0" layoutInCell="1" allowOverlap="1" wp14:anchorId="593DC823" wp14:editId="25E0FB98">
                <wp:simplePos x="0" y="0"/>
                <wp:positionH relativeFrom="page">
                  <wp:posOffset>3285490</wp:posOffset>
                </wp:positionH>
                <wp:positionV relativeFrom="page">
                  <wp:posOffset>10007600</wp:posOffset>
                </wp:positionV>
                <wp:extent cx="786765" cy="156210"/>
                <wp:effectExtent l="0" t="0" r="0" b="0"/>
                <wp:wrapSquare wrapText="bothSides"/>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93DC823" id="Text Box 3" o:spid="_x0000_s1051" type="#_x0000_t202" style="position:absolute;margin-left:258.7pt;margin-top:788pt;width:61.95pt;height:12.3pt;z-index:-251646464;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" filled="f" stroked="f">
                <v:textbox inset="0,0,0,0">
                  <w:txbxContent>
                    <w:p w14:paraId="442CAE89" w14:textId="77777777" w:rsidR="00A65E95" w:rsidRDefault="00BF272D">
                      <w:pPr>
                        <w:spacing w:before="4" w:line="234" w:lineRule="exact"/>
                        <w:textAlignment w:val="baseline"/>
                        <w:rPr>
                          <w:rFonts w:ascii="Arial" w:eastAsia="Arial" w:hAnsi="Arial"/>
                          <w:color w:val="000000"/>
                          <w:spacing w:val="-14"/>
                          <w:sz w:val="21"/>
                        </w:rPr>
                      </w:pPr>
                      <w:r>
                        <w:rPr>
                          <w:rFonts w:ascii="Arial" w:eastAsia="Arial" w:hAnsi="Arial"/>
                          <w:color w:val="000000"/>
                          <w:spacing w:val="-14"/>
                          <w:sz w:val="21"/>
                        </w:rPr>
                        <w:t>Page 26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2A0AFD7F" w14:textId="77777777" w:rsidR="00A65E95" w:rsidRDefault="00BF272D">
      <w:pPr>
        <w:spacing w:before="182" w:line="330" w:lineRule="exact"/>
        <w:textAlignment w:val="baseline"/>
        <w:rPr>
          <w:rFonts w:ascii="Arial" w:eastAsia="Arial" w:hAnsi="Arial"/>
          <w:b/>
          <w:i/>
          <w:color w:val="000000"/>
          <w:spacing w:val="-3"/>
          <w:sz w:val="29"/>
        </w:rPr>
      </w:pPr>
      <w:r>
        <w:rPr>
          <w:rFonts w:ascii="Arial" w:eastAsia="Arial" w:hAnsi="Arial"/>
          <w:b/>
          <w:i/>
          <w:color w:val="000000"/>
          <w:spacing w:val="-3"/>
          <w:sz w:val="29"/>
        </w:rPr>
        <w:t>Appendix B: Register of Responsibilities on Parties</w:t>
      </w:r>
    </w:p>
    <w:p w14:paraId="02ABCD9A" w14:textId="77777777" w:rsidR="00A65E95" w:rsidRDefault="00BF272D">
      <w:pPr>
        <w:tabs>
          <w:tab w:val="left" w:pos="720"/>
        </w:tabs>
        <w:spacing w:before="380" w:line="239" w:lineRule="exact"/>
        <w:textAlignment w:val="baseline"/>
        <w:rPr>
          <w:rFonts w:ascii="Arial" w:eastAsia="Arial" w:hAnsi="Arial"/>
          <w:b/>
          <w:color w:val="000000"/>
          <w:spacing w:val="-3"/>
          <w:sz w:val="21"/>
        </w:rPr>
      </w:pPr>
      <w:r>
        <w:rPr>
          <w:rFonts w:ascii="Arial" w:eastAsia="Arial" w:hAnsi="Arial"/>
          <w:b/>
          <w:color w:val="000000"/>
          <w:spacing w:val="-3"/>
          <w:sz w:val="21"/>
        </w:rPr>
        <w:t>B.1</w:t>
      </w:r>
      <w:r>
        <w:rPr>
          <w:rFonts w:ascii="Arial" w:eastAsia="Arial" w:hAnsi="Arial"/>
          <w:b/>
          <w:color w:val="000000"/>
          <w:spacing w:val="-3"/>
          <w:sz w:val="21"/>
        </w:rPr>
        <w:tab/>
        <w:t>Responsibilities on the ONP</w:t>
      </w:r>
    </w:p>
    <w:p w14:paraId="13FB45F8" w14:textId="77777777" w:rsidR="00A65E95" w:rsidRDefault="00BF272D">
      <w:pPr>
        <w:numPr>
          <w:ilvl w:val="0"/>
          <w:numId w:val="1"/>
        </w:numPr>
        <w:spacing w:before="195" w:line="240" w:lineRule="exact"/>
        <w:ind w:left="360" w:hanging="360"/>
        <w:textAlignment w:val="baseline"/>
        <w:rPr>
          <w:rFonts w:ascii="Arial" w:eastAsia="Arial" w:hAnsi="Arial"/>
          <w:color w:val="000000"/>
          <w:sz w:val="21"/>
        </w:rPr>
      </w:pPr>
      <w:r>
        <w:rPr>
          <w:rFonts w:ascii="Arial" w:eastAsia="Arial" w:hAnsi="Arial"/>
          <w:color w:val="000000"/>
          <w:sz w:val="21"/>
        </w:rPr>
        <w:t>The ONP have no specific responsibilities, rather are a tool to assist other parties in fulfilling their responsibilities. The objectives of the ONP are listed in section 3.1 of this procedure.</w:t>
      </w:r>
    </w:p>
    <w:p w14:paraId="29B7F757" w14:textId="77777777" w:rsidR="00A65E95" w:rsidRDefault="00BF272D">
      <w:pPr>
        <w:tabs>
          <w:tab w:val="left" w:pos="720"/>
        </w:tabs>
        <w:spacing w:before="387" w:line="239" w:lineRule="exact"/>
        <w:textAlignment w:val="baseline"/>
        <w:rPr>
          <w:rFonts w:ascii="Arial" w:eastAsia="Arial" w:hAnsi="Arial"/>
          <w:b/>
          <w:color w:val="000000"/>
          <w:spacing w:val="-3"/>
          <w:sz w:val="21"/>
        </w:rPr>
      </w:pPr>
      <w:r>
        <w:rPr>
          <w:rFonts w:ascii="Arial" w:eastAsia="Arial" w:hAnsi="Arial"/>
          <w:b/>
          <w:color w:val="000000"/>
          <w:spacing w:val="-3"/>
          <w:sz w:val="21"/>
        </w:rPr>
        <w:t>B.2</w:t>
      </w:r>
      <w:r>
        <w:rPr>
          <w:rFonts w:ascii="Arial" w:eastAsia="Arial" w:hAnsi="Arial"/>
          <w:b/>
          <w:color w:val="000000"/>
          <w:spacing w:val="-3"/>
          <w:sz w:val="21"/>
        </w:rPr>
        <w:tab/>
        <w:t>Responsibilities on NGESO</w:t>
      </w:r>
    </w:p>
    <w:p w14:paraId="11989096"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Compliance Representative</w:t>
      </w:r>
    </w:p>
    <w:p w14:paraId="24EF8503"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Forward to the TO the list of Safety Co-</w:t>
      </w:r>
      <w:proofErr w:type="spellStart"/>
      <w:r>
        <w:rPr>
          <w:rFonts w:ascii="Arial" w:eastAsia="Arial" w:hAnsi="Arial"/>
          <w:color w:val="000000"/>
          <w:spacing w:val="-3"/>
          <w:sz w:val="21"/>
        </w:rPr>
        <w:t>ordinators</w:t>
      </w:r>
      <w:proofErr w:type="spellEnd"/>
    </w:p>
    <w:p w14:paraId="13CE989D"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 xml:space="preserve">Require the exchange of Safety Rules (when the TO and User </w:t>
      </w:r>
      <w:proofErr w:type="spellStart"/>
      <w:r>
        <w:rPr>
          <w:rFonts w:ascii="Arial" w:eastAsia="Arial" w:hAnsi="Arial"/>
          <w:color w:val="000000"/>
          <w:spacing w:val="-4"/>
          <w:sz w:val="21"/>
        </w:rPr>
        <w:t>can not</w:t>
      </w:r>
      <w:proofErr w:type="spellEnd"/>
      <w:r>
        <w:rPr>
          <w:rFonts w:ascii="Arial" w:eastAsia="Arial" w:hAnsi="Arial"/>
          <w:color w:val="000000"/>
          <w:spacing w:val="-4"/>
          <w:sz w:val="21"/>
        </w:rPr>
        <w:t xml:space="preserve"> do so)</w:t>
      </w:r>
    </w:p>
    <w:p w14:paraId="77C16E50"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Require co-ordination of transmission works (when the TO and User </w:t>
      </w:r>
      <w:proofErr w:type="spellStart"/>
      <w:r>
        <w:rPr>
          <w:rFonts w:ascii="Arial" w:eastAsia="Arial" w:hAnsi="Arial"/>
          <w:color w:val="000000"/>
          <w:spacing w:val="-3"/>
          <w:sz w:val="21"/>
        </w:rPr>
        <w:t>can not</w:t>
      </w:r>
      <w:proofErr w:type="spellEnd"/>
      <w:r>
        <w:rPr>
          <w:rFonts w:ascii="Arial" w:eastAsia="Arial" w:hAnsi="Arial"/>
          <w:color w:val="000000"/>
          <w:spacing w:val="-3"/>
          <w:sz w:val="21"/>
        </w:rPr>
        <w:t xml:space="preserve"> do so)</w:t>
      </w:r>
    </w:p>
    <w:p w14:paraId="52B1E481" w14:textId="77777777" w:rsidR="00A65E95" w:rsidRDefault="00BF272D">
      <w:pPr>
        <w:numPr>
          <w:ilvl w:val="0"/>
          <w:numId w:val="1"/>
        </w:numPr>
        <w:spacing w:before="125" w:line="240" w:lineRule="exact"/>
        <w:ind w:left="360" w:hanging="360"/>
        <w:textAlignment w:val="baseline"/>
        <w:rPr>
          <w:rFonts w:ascii="Arial" w:eastAsia="Arial" w:hAnsi="Arial"/>
          <w:color w:val="000000"/>
          <w:sz w:val="21"/>
        </w:rPr>
      </w:pPr>
      <w:r>
        <w:rPr>
          <w:rFonts w:ascii="Arial" w:eastAsia="Arial" w:hAnsi="Arial"/>
          <w:color w:val="000000"/>
          <w:sz w:val="21"/>
        </w:rPr>
        <w:t>Produce the Part 1 of the Compliance Monitoring Statement (see Appendix A1</w:t>
      </w:r>
      <w:proofErr w:type="gramStart"/>
      <w:r>
        <w:rPr>
          <w:rFonts w:ascii="Arial" w:eastAsia="Arial" w:hAnsi="Arial"/>
          <w:color w:val="000000"/>
          <w:sz w:val="21"/>
        </w:rPr>
        <w:t>), and</w:t>
      </w:r>
      <w:proofErr w:type="gramEnd"/>
      <w:r>
        <w:rPr>
          <w:rFonts w:ascii="Arial" w:eastAsia="Arial" w:hAnsi="Arial"/>
          <w:color w:val="000000"/>
          <w:sz w:val="21"/>
        </w:rPr>
        <w:t xml:space="preserve"> ensure that the User fully complies with the Compliance Monitoring Statement.</w:t>
      </w:r>
    </w:p>
    <w:p w14:paraId="0D980301" w14:textId="77777777" w:rsidR="00A65E95" w:rsidRDefault="00BF272D">
      <w:pPr>
        <w:numPr>
          <w:ilvl w:val="0"/>
          <w:numId w:val="1"/>
        </w:numPr>
        <w:spacing w:before="115" w:line="240" w:lineRule="exact"/>
        <w:ind w:left="360" w:hanging="360"/>
        <w:textAlignment w:val="baseline"/>
        <w:rPr>
          <w:rFonts w:ascii="Arial" w:eastAsia="Arial" w:hAnsi="Arial"/>
          <w:color w:val="000000"/>
          <w:sz w:val="21"/>
        </w:rPr>
      </w:pPr>
      <w:r>
        <w:rPr>
          <w:rFonts w:ascii="Arial" w:eastAsia="Arial" w:hAnsi="Arial"/>
          <w:color w:val="000000"/>
          <w:sz w:val="21"/>
        </w:rPr>
        <w:t xml:space="preserve">Require the User to meets technical requirements as set out in the Bilateral Agreement. If the User does not forward this data to the TO, NGESO shall ensure that they </w:t>
      </w:r>
      <w:proofErr w:type="gramStart"/>
      <w:r>
        <w:rPr>
          <w:rFonts w:ascii="Arial" w:eastAsia="Arial" w:hAnsi="Arial"/>
          <w:color w:val="000000"/>
          <w:sz w:val="21"/>
        </w:rPr>
        <w:t>does</w:t>
      </w:r>
      <w:proofErr w:type="gramEnd"/>
      <w:r>
        <w:rPr>
          <w:rFonts w:ascii="Arial" w:eastAsia="Arial" w:hAnsi="Arial"/>
          <w:color w:val="000000"/>
          <w:sz w:val="21"/>
        </w:rPr>
        <w:t xml:space="preserve"> so.</w:t>
      </w:r>
    </w:p>
    <w:p w14:paraId="1BB8048C"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Ensure co-operation between User and TO With respect to the SRS and Operational Diagrams</w:t>
      </w:r>
    </w:p>
    <w:p w14:paraId="7D9337C3" w14:textId="77777777" w:rsidR="00A65E95" w:rsidRDefault="00BF272D">
      <w:pPr>
        <w:numPr>
          <w:ilvl w:val="0"/>
          <w:numId w:val="1"/>
        </w:numPr>
        <w:spacing w:before="130" w:line="240" w:lineRule="exact"/>
        <w:ind w:left="360" w:hanging="360"/>
        <w:textAlignment w:val="baseline"/>
        <w:rPr>
          <w:rFonts w:ascii="Arial" w:eastAsia="Arial" w:hAnsi="Arial"/>
          <w:color w:val="000000"/>
          <w:sz w:val="21"/>
        </w:rPr>
      </w:pPr>
      <w:r>
        <w:rPr>
          <w:rFonts w:ascii="Arial" w:eastAsia="Arial" w:hAnsi="Arial"/>
          <w:color w:val="000000"/>
          <w:sz w:val="21"/>
        </w:rPr>
        <w:t xml:space="preserve">Ensure that the User complies with any </w:t>
      </w:r>
      <w:proofErr w:type="gramStart"/>
      <w:r>
        <w:rPr>
          <w:rFonts w:ascii="Arial" w:eastAsia="Arial" w:hAnsi="Arial"/>
          <w:color w:val="000000"/>
          <w:sz w:val="21"/>
        </w:rPr>
        <w:t>site specific</w:t>
      </w:r>
      <w:proofErr w:type="gramEnd"/>
      <w:r>
        <w:rPr>
          <w:rFonts w:ascii="Arial" w:eastAsia="Arial" w:hAnsi="Arial"/>
          <w:color w:val="000000"/>
          <w:sz w:val="21"/>
        </w:rPr>
        <w:t xml:space="preserve"> technical conditions as set out in the Grid Code and the Bilateral Agreement.</w:t>
      </w:r>
    </w:p>
    <w:p w14:paraId="13CF29EE"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5"/>
          <w:sz w:val="21"/>
        </w:rPr>
      </w:pPr>
      <w:r>
        <w:rPr>
          <w:rFonts w:ascii="Arial" w:eastAsia="Arial" w:hAnsi="Arial"/>
          <w:color w:val="000000"/>
          <w:spacing w:val="-5"/>
          <w:sz w:val="21"/>
        </w:rPr>
        <w:t>Extract from the UDFS relevant parts and copy to the TO. Review content within 15 working days.</w:t>
      </w:r>
    </w:p>
    <w:p w14:paraId="0D884D2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Review any Compliance issues.</w:t>
      </w:r>
    </w:p>
    <w:p w14:paraId="4103B145" w14:textId="77777777" w:rsidR="00A65E95" w:rsidRDefault="00BF272D">
      <w:pPr>
        <w:numPr>
          <w:ilvl w:val="0"/>
          <w:numId w:val="1"/>
        </w:numPr>
        <w:spacing w:before="109" w:line="242" w:lineRule="exact"/>
        <w:ind w:left="360" w:hanging="360"/>
        <w:textAlignment w:val="baseline"/>
        <w:rPr>
          <w:rFonts w:ascii="Arial" w:eastAsia="Arial" w:hAnsi="Arial"/>
          <w:color w:val="000000"/>
          <w:spacing w:val="-4"/>
          <w:sz w:val="21"/>
        </w:rPr>
      </w:pPr>
      <w:r>
        <w:rPr>
          <w:rFonts w:ascii="Arial" w:eastAsia="Arial" w:hAnsi="Arial"/>
          <w:color w:val="000000"/>
          <w:spacing w:val="-4"/>
          <w:sz w:val="21"/>
        </w:rPr>
        <w:t xml:space="preserve">Witness any </w:t>
      </w:r>
      <w:proofErr w:type="gramStart"/>
      <w:r>
        <w:rPr>
          <w:rFonts w:ascii="Arial" w:eastAsia="Arial" w:hAnsi="Arial"/>
          <w:color w:val="000000"/>
          <w:spacing w:val="-4"/>
          <w:sz w:val="21"/>
        </w:rPr>
        <w:t>off load</w:t>
      </w:r>
      <w:proofErr w:type="gramEnd"/>
      <w:r>
        <w:rPr>
          <w:rFonts w:ascii="Arial" w:eastAsia="Arial" w:hAnsi="Arial"/>
          <w:color w:val="000000"/>
          <w:spacing w:val="-4"/>
          <w:sz w:val="21"/>
        </w:rPr>
        <w:t xml:space="preserve"> Compliance Testing and Compliance Testing documentation as necessary. Also ensure that off load Compliance Testing and Compliance Testing documentation have occurred / are in place.</w:t>
      </w:r>
    </w:p>
    <w:p w14:paraId="45B48C71" w14:textId="77777777" w:rsidR="00A65E95" w:rsidRDefault="00BF272D">
      <w:pPr>
        <w:numPr>
          <w:ilvl w:val="0"/>
          <w:numId w:val="1"/>
        </w:numPr>
        <w:spacing w:before="87" w:line="263" w:lineRule="exact"/>
        <w:ind w:left="360" w:hanging="360"/>
        <w:textAlignment w:val="baseline"/>
        <w:rPr>
          <w:rFonts w:ascii="Arial" w:eastAsia="Arial" w:hAnsi="Arial"/>
          <w:color w:val="000000"/>
          <w:spacing w:val="-1"/>
          <w:sz w:val="21"/>
        </w:rPr>
      </w:pPr>
      <w:r>
        <w:rPr>
          <w:rFonts w:ascii="Arial" w:eastAsia="Arial" w:hAnsi="Arial"/>
          <w:color w:val="000000"/>
          <w:spacing w:val="-1"/>
          <w:sz w:val="21"/>
        </w:rPr>
        <w:t>Issue EONs.</w:t>
      </w:r>
    </w:p>
    <w:p w14:paraId="3A7CA5DD"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IONs.</w:t>
      </w:r>
    </w:p>
    <w:p w14:paraId="5AF3EE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 xml:space="preserve">Agree </w:t>
      </w:r>
      <w:proofErr w:type="spellStart"/>
      <w:r>
        <w:rPr>
          <w:rFonts w:ascii="Arial" w:eastAsia="Arial" w:hAnsi="Arial"/>
          <w:color w:val="000000"/>
          <w:spacing w:val="-3"/>
          <w:sz w:val="21"/>
        </w:rPr>
        <w:t>programme</w:t>
      </w:r>
      <w:proofErr w:type="spellEnd"/>
      <w:r>
        <w:rPr>
          <w:rFonts w:ascii="Arial" w:eastAsia="Arial" w:hAnsi="Arial"/>
          <w:color w:val="000000"/>
          <w:spacing w:val="-3"/>
          <w:sz w:val="21"/>
        </w:rPr>
        <w:t xml:space="preserve"> of tests following </w:t>
      </w:r>
      <w:proofErr w:type="spellStart"/>
      <w:r>
        <w:rPr>
          <w:rFonts w:ascii="Arial" w:eastAsia="Arial" w:hAnsi="Arial"/>
          <w:color w:val="000000"/>
          <w:spacing w:val="-3"/>
          <w:sz w:val="21"/>
        </w:rPr>
        <w:t>synchronisation</w:t>
      </w:r>
      <w:proofErr w:type="spellEnd"/>
      <w:r>
        <w:rPr>
          <w:rFonts w:ascii="Arial" w:eastAsia="Arial" w:hAnsi="Arial"/>
          <w:color w:val="000000"/>
          <w:spacing w:val="-3"/>
          <w:sz w:val="21"/>
        </w:rPr>
        <w:t>.</w:t>
      </w:r>
    </w:p>
    <w:p w14:paraId="5B1DB877"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Obtain the final UDFS, extract and sent relevant parts to the TO.</w:t>
      </w:r>
    </w:p>
    <w:p w14:paraId="1E3AA6B1"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2"/>
          <w:sz w:val="21"/>
        </w:rPr>
      </w:pPr>
      <w:r>
        <w:rPr>
          <w:rFonts w:ascii="Arial" w:eastAsia="Arial" w:hAnsi="Arial"/>
          <w:color w:val="000000"/>
          <w:spacing w:val="-2"/>
          <w:sz w:val="21"/>
        </w:rPr>
        <w:t>Issue FON.</w:t>
      </w:r>
    </w:p>
    <w:p w14:paraId="4B1998A3" w14:textId="77777777" w:rsidR="00A65E95" w:rsidRDefault="00BF272D">
      <w:pPr>
        <w:tabs>
          <w:tab w:val="left" w:pos="720"/>
        </w:tabs>
        <w:spacing w:before="382" w:line="239" w:lineRule="exact"/>
        <w:textAlignment w:val="baseline"/>
        <w:rPr>
          <w:rFonts w:ascii="Arial" w:eastAsia="Arial" w:hAnsi="Arial"/>
          <w:b/>
          <w:color w:val="000000"/>
          <w:spacing w:val="-3"/>
          <w:sz w:val="21"/>
        </w:rPr>
      </w:pPr>
      <w:r>
        <w:rPr>
          <w:rFonts w:ascii="Arial" w:eastAsia="Arial" w:hAnsi="Arial"/>
          <w:b/>
          <w:color w:val="000000"/>
          <w:spacing w:val="-3"/>
          <w:sz w:val="21"/>
        </w:rPr>
        <w:t>B.3</w:t>
      </w:r>
      <w:r>
        <w:rPr>
          <w:rFonts w:ascii="Arial" w:eastAsia="Arial" w:hAnsi="Arial"/>
          <w:b/>
          <w:color w:val="000000"/>
          <w:spacing w:val="-3"/>
          <w:sz w:val="21"/>
        </w:rPr>
        <w:tab/>
        <w:t>Responsibilities on TO</w:t>
      </w:r>
    </w:p>
    <w:p w14:paraId="300171DE" w14:textId="77777777" w:rsidR="00A65E95" w:rsidRDefault="00BF272D">
      <w:pPr>
        <w:numPr>
          <w:ilvl w:val="0"/>
          <w:numId w:val="1"/>
        </w:numPr>
        <w:spacing w:before="17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Nominate a lead TO Representative</w:t>
      </w:r>
    </w:p>
    <w:p w14:paraId="427A2485"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Identify issues affecting the operational capacity of TO assets involved in Compliance Testing.</w:t>
      </w:r>
    </w:p>
    <w:p w14:paraId="62D7D81C" w14:textId="77777777" w:rsidR="00A65E95" w:rsidRDefault="00BF272D">
      <w:pPr>
        <w:numPr>
          <w:ilvl w:val="0"/>
          <w:numId w:val="1"/>
        </w:numPr>
        <w:spacing w:before="88"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Safety on the TO side of the connection boundary</w:t>
      </w:r>
    </w:p>
    <w:p w14:paraId="0D8A833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Confirm to NGESO when Safety Rules have been exchanged</w:t>
      </w:r>
    </w:p>
    <w:p w14:paraId="15D79A30"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Review TO elements of the UDFS within 15 working days, providing written feedback.</w:t>
      </w:r>
    </w:p>
    <w:p w14:paraId="0B42DD6F" w14:textId="77777777" w:rsidR="00A65E95" w:rsidRDefault="00BF272D">
      <w:pPr>
        <w:numPr>
          <w:ilvl w:val="0"/>
          <w:numId w:val="1"/>
        </w:numPr>
        <w:spacing w:before="107"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Produce the Part 2 of the Compliance Monitoring Statement (see Appendix A1),</w:t>
      </w:r>
    </w:p>
    <w:p w14:paraId="1F35B56E" w14:textId="77777777" w:rsidR="00A65E95" w:rsidRDefault="00BF272D">
      <w:pPr>
        <w:numPr>
          <w:ilvl w:val="0"/>
          <w:numId w:val="1"/>
        </w:numPr>
        <w:spacing w:before="9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Manage transmission works, co-ordinate works with Users</w:t>
      </w:r>
    </w:p>
    <w:p w14:paraId="6A7E0916" w14:textId="77777777" w:rsidR="00A65E95" w:rsidRDefault="00BF272D">
      <w:pPr>
        <w:numPr>
          <w:ilvl w:val="0"/>
          <w:numId w:val="1"/>
        </w:numPr>
        <w:spacing w:before="102"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Provide SRS and Operational Diagrams</w:t>
      </w:r>
    </w:p>
    <w:p w14:paraId="002F7FD1" w14:textId="77777777" w:rsidR="00A65E95" w:rsidRDefault="00BF272D">
      <w:pPr>
        <w:numPr>
          <w:ilvl w:val="0"/>
          <w:numId w:val="1"/>
        </w:numPr>
        <w:spacing w:before="106" w:line="263" w:lineRule="exact"/>
        <w:ind w:left="360" w:hanging="360"/>
        <w:textAlignment w:val="baseline"/>
        <w:rPr>
          <w:rFonts w:ascii="Arial" w:eastAsia="Arial" w:hAnsi="Arial"/>
          <w:color w:val="000000"/>
          <w:spacing w:val="-3"/>
          <w:sz w:val="21"/>
        </w:rPr>
      </w:pPr>
      <w:r>
        <w:rPr>
          <w:rFonts w:ascii="Arial" w:eastAsia="Arial" w:hAnsi="Arial"/>
          <w:color w:val="000000"/>
          <w:spacing w:val="-3"/>
          <w:sz w:val="21"/>
        </w:rPr>
        <w:t>Submit technical specification of requirements to NGESO</w:t>
      </w:r>
    </w:p>
    <w:p w14:paraId="39471AD7" w14:textId="77777777" w:rsidR="00A65E95" w:rsidRDefault="00A65E95">
      <w:pPr>
        <w:sectPr w:rsidR="00A65E95">
          <w:pgSz w:w="11904" w:h="16834"/>
          <w:pgMar w:top="680" w:right="1403" w:bottom="678" w:left="1421" w:header="720" w:footer="720" w:gutter="0"/>
          <w:cols w:space="720"/>
        </w:sectPr>
      </w:pPr>
    </w:p>
    <w:p w14:paraId="77DD807F" w14:textId="4A54A44C" w:rsidR="00A65E95" w:rsidRDefault="00BF272D">
      <w:pPr>
        <w:spacing w:line="304" w:lineRule="exact"/>
        <w:ind w:right="1584"/>
        <w:textAlignment w:val="baseline"/>
        <w:rPr>
          <w:rFonts w:ascii="Arial" w:eastAsia="Arial" w:hAnsi="Arial"/>
          <w:color w:val="000000"/>
          <w:sz w:val="21"/>
        </w:rPr>
      </w:pPr>
      <w:r>
        <w:rPr>
          <w:noProof/>
        </w:rPr>
        <w:lastRenderedPageBreak/>
        <mc:AlternateContent>
          <mc:Choice Requires="wps">
            <w:drawing>
              <wp:anchor distT="0" distB="0" distL="0" distR="0" simplePos="0" relativeHeight="251671040" behindDoc="1" locked="0" layoutInCell="1" allowOverlap="1" wp14:anchorId="3233DC0E" wp14:editId="02712993">
                <wp:simplePos x="0" y="0"/>
                <wp:positionH relativeFrom="page">
                  <wp:posOffset>3285490</wp:posOffset>
                </wp:positionH>
                <wp:positionV relativeFrom="page">
                  <wp:posOffset>10007600</wp:posOffset>
                </wp:positionV>
                <wp:extent cx="786765" cy="156210"/>
                <wp:effectExtent l="0" t="0"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6765" cy="156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233DC0E" id="Text Box 2" o:spid="_x0000_s1052" type="#_x0000_t202" style="position:absolute;margin-left:258.7pt;margin-top:788pt;width:61.95pt;height:12.3pt;z-index:-25164544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" filled="f" stroked="f">
                <v:textbox inset="0,0,0,0">
                  <w:txbxContent>
                    <w:p w14:paraId="3D3B4F9E" w14:textId="77777777" w:rsidR="00A65E95" w:rsidRDefault="00BF272D">
                      <w:pPr>
                        <w:spacing w:before="16" w:line="222" w:lineRule="exact"/>
                        <w:textAlignment w:val="baseline"/>
                        <w:rPr>
                          <w:rFonts w:ascii="Arial" w:eastAsia="Arial" w:hAnsi="Arial"/>
                          <w:color w:val="000000"/>
                          <w:spacing w:val="-14"/>
                          <w:sz w:val="21"/>
                        </w:rPr>
                      </w:pPr>
                      <w:r>
                        <w:rPr>
                          <w:rFonts w:ascii="Arial" w:eastAsia="Arial" w:hAnsi="Arial"/>
                          <w:color w:val="000000"/>
                          <w:spacing w:val="-14"/>
                          <w:sz w:val="21"/>
                        </w:rPr>
                        <w:t>Page 27 of 27</w:t>
                      </w:r>
                    </w:p>
                  </w:txbxContent>
                </v:textbox>
                <w10:wrap type="square" anchorx="page" anchory="page"/>
              </v:shape>
            </w:pict>
          </mc:Fallback>
        </mc:AlternateContent>
      </w:r>
      <w:r>
        <w:rPr>
          <w:rFonts w:ascii="Arial" w:eastAsia="Arial" w:hAnsi="Arial"/>
          <w:color w:val="000000"/>
          <w:sz w:val="21"/>
        </w:rPr>
        <w:t xml:space="preserve">STCP19-3 Operational Notification &amp; Compliance Testing Issue 008 </w:t>
      </w:r>
      <w:r>
        <w:rPr>
          <w:rFonts w:ascii="Arial" w:eastAsia="Arial" w:hAnsi="Arial"/>
          <w:color w:val="000000"/>
          <w:sz w:val="24"/>
        </w:rPr>
        <w:t xml:space="preserve">– </w:t>
      </w:r>
      <w:r>
        <w:rPr>
          <w:rFonts w:ascii="Arial" w:eastAsia="Arial" w:hAnsi="Arial"/>
          <w:color w:val="000000"/>
          <w:sz w:val="21"/>
        </w:rPr>
        <w:t>01 August 2019</w:t>
      </w:r>
    </w:p>
    <w:p w14:paraId="079780ED" w14:textId="77777777" w:rsidR="00A65E95" w:rsidRDefault="00BF272D">
      <w:pPr>
        <w:spacing w:before="182" w:line="329" w:lineRule="exact"/>
        <w:textAlignment w:val="baseline"/>
        <w:rPr>
          <w:rFonts w:ascii="Arial" w:eastAsia="Arial" w:hAnsi="Arial"/>
          <w:b/>
          <w:color w:val="000000"/>
          <w:spacing w:val="-3"/>
          <w:sz w:val="29"/>
        </w:rPr>
      </w:pPr>
      <w:r>
        <w:rPr>
          <w:rFonts w:ascii="Arial" w:eastAsia="Arial" w:hAnsi="Arial"/>
          <w:b/>
          <w:color w:val="000000"/>
          <w:spacing w:val="-3"/>
          <w:sz w:val="29"/>
        </w:rPr>
        <w:t>Appendix C: Abbreviations &amp; Definitions</w:t>
      </w:r>
    </w:p>
    <w:p w14:paraId="5A39B014" w14:textId="77777777" w:rsidR="00A65E95" w:rsidRDefault="00BF272D">
      <w:pPr>
        <w:spacing w:before="304" w:line="274" w:lineRule="exact"/>
        <w:textAlignment w:val="baseline"/>
        <w:rPr>
          <w:rFonts w:ascii="Arial" w:eastAsia="Arial" w:hAnsi="Arial"/>
          <w:b/>
          <w:i/>
          <w:color w:val="000000"/>
          <w:spacing w:val="-1"/>
          <w:sz w:val="24"/>
        </w:rPr>
      </w:pPr>
      <w:r>
        <w:rPr>
          <w:rFonts w:ascii="Arial" w:eastAsia="Arial" w:hAnsi="Arial"/>
          <w:b/>
          <w:i/>
          <w:color w:val="000000"/>
          <w:spacing w:val="-1"/>
          <w:sz w:val="24"/>
        </w:rPr>
        <w:t>Abbreviations</w:t>
      </w:r>
    </w:p>
    <w:p w14:paraId="7224E101" w14:textId="77777777" w:rsidR="00A65E95" w:rsidRDefault="00BF272D">
      <w:pPr>
        <w:tabs>
          <w:tab w:val="left" w:pos="1440"/>
        </w:tabs>
        <w:spacing w:before="267" w:line="230" w:lineRule="exact"/>
        <w:textAlignment w:val="baseline"/>
        <w:rPr>
          <w:rFonts w:ascii="Arial" w:eastAsia="Arial" w:hAnsi="Arial"/>
          <w:color w:val="000000"/>
          <w:spacing w:val="-3"/>
          <w:sz w:val="21"/>
        </w:rPr>
      </w:pPr>
      <w:r>
        <w:rPr>
          <w:rFonts w:ascii="Arial" w:eastAsia="Arial" w:hAnsi="Arial"/>
          <w:color w:val="000000"/>
          <w:spacing w:val="-3"/>
          <w:sz w:val="21"/>
        </w:rPr>
        <w:t>CUSC</w:t>
      </w:r>
      <w:r>
        <w:rPr>
          <w:rFonts w:ascii="Arial" w:eastAsia="Arial" w:hAnsi="Arial"/>
          <w:color w:val="000000"/>
          <w:spacing w:val="-3"/>
          <w:sz w:val="21"/>
        </w:rPr>
        <w:tab/>
        <w:t>Connection and Use of System Code</w:t>
      </w:r>
    </w:p>
    <w:p w14:paraId="0BD8D93B" w14:textId="77777777"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COR</w:t>
      </w:r>
      <w:r>
        <w:rPr>
          <w:rFonts w:ascii="Arial" w:eastAsia="Arial" w:hAnsi="Arial"/>
          <w:color w:val="000000"/>
          <w:spacing w:val="-3"/>
          <w:sz w:val="21"/>
        </w:rPr>
        <w:tab/>
        <w:t>Certificate of Readiness</w:t>
      </w:r>
    </w:p>
    <w:p w14:paraId="19125546" w14:textId="77777777" w:rsidR="00A65E95" w:rsidRDefault="00BF272D">
      <w:pPr>
        <w:tabs>
          <w:tab w:val="left" w:pos="1440"/>
        </w:tabs>
        <w:spacing w:line="220" w:lineRule="exact"/>
        <w:textAlignment w:val="baseline"/>
        <w:rPr>
          <w:rFonts w:ascii="Arial" w:eastAsia="Arial" w:hAnsi="Arial"/>
          <w:color w:val="000000"/>
          <w:spacing w:val="-2"/>
          <w:sz w:val="21"/>
        </w:rPr>
      </w:pPr>
      <w:r>
        <w:rPr>
          <w:rFonts w:ascii="Arial" w:eastAsia="Arial" w:hAnsi="Arial"/>
          <w:color w:val="000000"/>
          <w:spacing w:val="-2"/>
          <w:sz w:val="21"/>
        </w:rPr>
        <w:t>DNO</w:t>
      </w:r>
      <w:r>
        <w:rPr>
          <w:rFonts w:ascii="Arial" w:eastAsia="Arial" w:hAnsi="Arial"/>
          <w:color w:val="000000"/>
          <w:spacing w:val="-2"/>
          <w:sz w:val="21"/>
        </w:rPr>
        <w:tab/>
        <w:t>Distribution Network Operator</w:t>
      </w:r>
    </w:p>
    <w:p w14:paraId="6F5E11AE"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EON</w:t>
      </w:r>
      <w:r>
        <w:rPr>
          <w:rFonts w:ascii="Arial" w:eastAsia="Arial" w:hAnsi="Arial"/>
          <w:color w:val="000000"/>
          <w:spacing w:val="-2"/>
          <w:sz w:val="21"/>
        </w:rPr>
        <w:tab/>
      </w:r>
      <w:proofErr w:type="spellStart"/>
      <w:r>
        <w:rPr>
          <w:rFonts w:ascii="Arial" w:eastAsia="Arial" w:hAnsi="Arial"/>
          <w:color w:val="000000"/>
          <w:spacing w:val="-2"/>
          <w:sz w:val="21"/>
        </w:rPr>
        <w:t>Energisation</w:t>
      </w:r>
      <w:proofErr w:type="spellEnd"/>
      <w:r>
        <w:rPr>
          <w:rFonts w:ascii="Arial" w:eastAsia="Arial" w:hAnsi="Arial"/>
          <w:color w:val="000000"/>
          <w:spacing w:val="-2"/>
          <w:sz w:val="21"/>
        </w:rPr>
        <w:t xml:space="preserve"> Operational Notification</w:t>
      </w:r>
    </w:p>
    <w:p w14:paraId="06D92358" w14:textId="77777777" w:rsidR="00A65E95" w:rsidRDefault="00BF272D">
      <w:pPr>
        <w:tabs>
          <w:tab w:val="left" w:pos="1440"/>
        </w:tabs>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FON</w:t>
      </w:r>
      <w:r>
        <w:rPr>
          <w:rFonts w:ascii="Arial" w:eastAsia="Arial" w:hAnsi="Arial"/>
          <w:color w:val="000000"/>
          <w:spacing w:val="-2"/>
          <w:sz w:val="21"/>
        </w:rPr>
        <w:tab/>
        <w:t>Final Operational Notification</w:t>
      </w:r>
    </w:p>
    <w:p w14:paraId="532DA66F" w14:textId="77777777" w:rsidR="00A65E95" w:rsidRDefault="00BF272D">
      <w:pPr>
        <w:tabs>
          <w:tab w:val="left" w:pos="1440"/>
        </w:tabs>
        <w:spacing w:line="226" w:lineRule="exact"/>
        <w:textAlignment w:val="baseline"/>
        <w:rPr>
          <w:rFonts w:ascii="Arial" w:eastAsia="Arial" w:hAnsi="Arial"/>
          <w:color w:val="000000"/>
          <w:spacing w:val="-2"/>
          <w:sz w:val="21"/>
        </w:rPr>
      </w:pPr>
      <w:r>
        <w:rPr>
          <w:rFonts w:ascii="Arial" w:eastAsia="Arial" w:hAnsi="Arial"/>
          <w:color w:val="000000"/>
          <w:spacing w:val="-2"/>
          <w:sz w:val="21"/>
        </w:rPr>
        <w:t>ION</w:t>
      </w:r>
      <w:r>
        <w:rPr>
          <w:rFonts w:ascii="Arial" w:eastAsia="Arial" w:hAnsi="Arial"/>
          <w:color w:val="000000"/>
          <w:spacing w:val="-2"/>
          <w:sz w:val="21"/>
        </w:rPr>
        <w:tab/>
        <w:t>Interim Operational Notification</w:t>
      </w:r>
    </w:p>
    <w:p w14:paraId="1956C465"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SHE-T</w:t>
      </w:r>
      <w:r>
        <w:rPr>
          <w:rFonts w:ascii="Arial" w:eastAsia="Arial" w:hAnsi="Arial"/>
          <w:color w:val="000000"/>
          <w:spacing w:val="-2"/>
          <w:sz w:val="21"/>
        </w:rPr>
        <w:tab/>
        <w:t>Scottish Hydro Electric Transmission plc</w:t>
      </w:r>
    </w:p>
    <w:p w14:paraId="30B928E4" w14:textId="77777777" w:rsidR="00A65E95" w:rsidRDefault="00BF272D">
      <w:pPr>
        <w:tabs>
          <w:tab w:val="left" w:pos="1440"/>
        </w:tabs>
        <w:spacing w:before="10" w:line="230" w:lineRule="exact"/>
        <w:textAlignment w:val="baseline"/>
        <w:rPr>
          <w:rFonts w:ascii="Arial" w:eastAsia="Arial" w:hAnsi="Arial"/>
          <w:color w:val="000000"/>
          <w:spacing w:val="-1"/>
          <w:sz w:val="21"/>
        </w:rPr>
      </w:pPr>
      <w:r>
        <w:rPr>
          <w:rFonts w:ascii="Arial" w:eastAsia="Arial" w:hAnsi="Arial"/>
          <w:color w:val="000000"/>
          <w:spacing w:val="-1"/>
          <w:sz w:val="21"/>
        </w:rPr>
        <w:t>SPT</w:t>
      </w:r>
      <w:r>
        <w:rPr>
          <w:rFonts w:ascii="Arial" w:eastAsia="Arial" w:hAnsi="Arial"/>
          <w:color w:val="000000"/>
          <w:spacing w:val="-1"/>
          <w:sz w:val="21"/>
        </w:rPr>
        <w:tab/>
        <w:t>SP Transmission plc</w:t>
      </w:r>
    </w:p>
    <w:p w14:paraId="4A627045" w14:textId="77777777" w:rsidR="00A65E95" w:rsidRDefault="00BF272D">
      <w:pPr>
        <w:tabs>
          <w:tab w:val="left" w:pos="1440"/>
        </w:tabs>
        <w:spacing w:line="221" w:lineRule="exact"/>
        <w:textAlignment w:val="baseline"/>
        <w:rPr>
          <w:rFonts w:ascii="Arial" w:eastAsia="Arial" w:hAnsi="Arial"/>
          <w:color w:val="000000"/>
          <w:spacing w:val="-2"/>
          <w:sz w:val="21"/>
        </w:rPr>
      </w:pPr>
      <w:r>
        <w:rPr>
          <w:rFonts w:ascii="Arial" w:eastAsia="Arial" w:hAnsi="Arial"/>
          <w:color w:val="000000"/>
          <w:spacing w:val="-2"/>
          <w:sz w:val="21"/>
        </w:rPr>
        <w:t>SOC</w:t>
      </w:r>
      <w:r>
        <w:rPr>
          <w:rFonts w:ascii="Arial" w:eastAsia="Arial" w:hAnsi="Arial"/>
          <w:color w:val="000000"/>
          <w:spacing w:val="-2"/>
          <w:sz w:val="21"/>
        </w:rPr>
        <w:tab/>
        <w:t>Statement of Completeness</w:t>
      </w:r>
    </w:p>
    <w:p w14:paraId="3D79DECF" w14:textId="77777777" w:rsidR="00A65E95" w:rsidRDefault="00BF272D">
      <w:pPr>
        <w:tabs>
          <w:tab w:val="left" w:pos="1440"/>
        </w:tabs>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STC</w:t>
      </w:r>
      <w:r>
        <w:rPr>
          <w:rFonts w:ascii="Arial" w:eastAsia="Arial" w:hAnsi="Arial"/>
          <w:color w:val="000000"/>
          <w:spacing w:val="-3"/>
          <w:sz w:val="21"/>
        </w:rPr>
        <w:tab/>
        <w:t>System Operator Transmission Owner Code</w:t>
      </w:r>
    </w:p>
    <w:p w14:paraId="07657994" w14:textId="77777777" w:rsidR="00A65E95" w:rsidRDefault="00BF272D">
      <w:pPr>
        <w:tabs>
          <w:tab w:val="left" w:pos="1440"/>
        </w:tabs>
        <w:spacing w:line="226" w:lineRule="exact"/>
        <w:textAlignment w:val="baseline"/>
        <w:rPr>
          <w:rFonts w:ascii="Arial" w:eastAsia="Arial" w:hAnsi="Arial"/>
          <w:color w:val="000000"/>
          <w:spacing w:val="-1"/>
          <w:sz w:val="21"/>
        </w:rPr>
      </w:pPr>
      <w:r>
        <w:rPr>
          <w:rFonts w:ascii="Arial" w:eastAsia="Arial" w:hAnsi="Arial"/>
          <w:color w:val="000000"/>
          <w:spacing w:val="-1"/>
          <w:sz w:val="21"/>
        </w:rPr>
        <w:t>TO</w:t>
      </w:r>
      <w:r>
        <w:rPr>
          <w:rFonts w:ascii="Arial" w:eastAsia="Arial" w:hAnsi="Arial"/>
          <w:color w:val="000000"/>
          <w:spacing w:val="-1"/>
          <w:sz w:val="21"/>
        </w:rPr>
        <w:tab/>
        <w:t>Transmission Owner</w:t>
      </w:r>
    </w:p>
    <w:p w14:paraId="5AF5D617" w14:textId="77777777" w:rsidR="00A65E95" w:rsidRDefault="00BF272D">
      <w:pPr>
        <w:tabs>
          <w:tab w:val="left" w:pos="1440"/>
        </w:tabs>
        <w:spacing w:line="225" w:lineRule="exact"/>
        <w:textAlignment w:val="baseline"/>
        <w:rPr>
          <w:rFonts w:ascii="Arial" w:eastAsia="Arial" w:hAnsi="Arial"/>
          <w:color w:val="000000"/>
          <w:spacing w:val="-2"/>
          <w:sz w:val="21"/>
        </w:rPr>
      </w:pPr>
      <w:r>
        <w:rPr>
          <w:rFonts w:ascii="Arial" w:eastAsia="Arial" w:hAnsi="Arial"/>
          <w:color w:val="000000"/>
          <w:spacing w:val="-2"/>
          <w:sz w:val="21"/>
        </w:rPr>
        <w:t>UDFS</w:t>
      </w:r>
      <w:r>
        <w:rPr>
          <w:rFonts w:ascii="Arial" w:eastAsia="Arial" w:hAnsi="Arial"/>
          <w:color w:val="000000"/>
          <w:spacing w:val="-2"/>
          <w:sz w:val="21"/>
        </w:rPr>
        <w:tab/>
        <w:t>User Data File Structure</w:t>
      </w:r>
    </w:p>
    <w:p w14:paraId="24231A75" w14:textId="77777777" w:rsidR="00A65E95" w:rsidRDefault="00BF272D">
      <w:pPr>
        <w:spacing w:before="291" w:line="274" w:lineRule="exact"/>
        <w:textAlignment w:val="baseline"/>
        <w:rPr>
          <w:rFonts w:ascii="Arial" w:eastAsia="Arial" w:hAnsi="Arial"/>
          <w:b/>
          <w:color w:val="000000"/>
          <w:spacing w:val="-1"/>
          <w:sz w:val="24"/>
        </w:rPr>
      </w:pPr>
      <w:r>
        <w:rPr>
          <w:rFonts w:ascii="Arial" w:eastAsia="Arial" w:hAnsi="Arial"/>
          <w:b/>
          <w:color w:val="000000"/>
          <w:spacing w:val="-1"/>
          <w:sz w:val="24"/>
        </w:rPr>
        <w:t>Definitions</w:t>
      </w:r>
    </w:p>
    <w:p w14:paraId="71BAB5C5" w14:textId="77777777" w:rsidR="00A65E95" w:rsidRDefault="00BF272D">
      <w:pPr>
        <w:spacing w:before="216" w:line="238" w:lineRule="exact"/>
        <w:textAlignment w:val="baseline"/>
        <w:rPr>
          <w:rFonts w:ascii="Arial" w:eastAsia="Arial" w:hAnsi="Arial"/>
          <w:b/>
          <w:color w:val="000000"/>
          <w:spacing w:val="-3"/>
          <w:sz w:val="21"/>
        </w:rPr>
      </w:pPr>
      <w:r>
        <w:rPr>
          <w:rFonts w:ascii="Arial" w:eastAsia="Arial" w:hAnsi="Arial"/>
          <w:b/>
          <w:color w:val="000000"/>
          <w:spacing w:val="-3"/>
          <w:sz w:val="21"/>
        </w:rPr>
        <w:t>STC definitions used:</w:t>
      </w:r>
    </w:p>
    <w:p w14:paraId="22DC3A68" w14:textId="77777777" w:rsidR="00A65E95" w:rsidRDefault="00BF272D">
      <w:pPr>
        <w:spacing w:before="14" w:line="230" w:lineRule="exact"/>
        <w:textAlignment w:val="baseline"/>
        <w:rPr>
          <w:rFonts w:ascii="Arial" w:eastAsia="Arial" w:hAnsi="Arial"/>
          <w:color w:val="000000"/>
          <w:spacing w:val="-2"/>
          <w:sz w:val="21"/>
        </w:rPr>
      </w:pPr>
      <w:r>
        <w:rPr>
          <w:rFonts w:ascii="Arial" w:eastAsia="Arial" w:hAnsi="Arial"/>
          <w:color w:val="000000"/>
          <w:spacing w:val="-2"/>
          <w:sz w:val="21"/>
        </w:rPr>
        <w:t xml:space="preserve">Agreement for </w:t>
      </w:r>
      <w:proofErr w:type="spellStart"/>
      <w:r>
        <w:rPr>
          <w:rFonts w:ascii="Arial" w:eastAsia="Arial" w:hAnsi="Arial"/>
          <w:color w:val="000000"/>
          <w:spacing w:val="-2"/>
          <w:sz w:val="21"/>
        </w:rPr>
        <w:t>Energisation</w:t>
      </w:r>
      <w:proofErr w:type="spellEnd"/>
    </w:p>
    <w:p w14:paraId="75B97AB9"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Agreement for Interim Operational Notification</w:t>
      </w:r>
    </w:p>
    <w:p w14:paraId="67A60E54"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Apparatus</w:t>
      </w:r>
    </w:p>
    <w:p w14:paraId="6880A7EC"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Connection</w:t>
      </w:r>
    </w:p>
    <w:p w14:paraId="2AB6E8CB" w14:textId="77777777" w:rsidR="00A65E95" w:rsidRDefault="00BF272D">
      <w:pPr>
        <w:spacing w:line="225" w:lineRule="exact"/>
        <w:textAlignment w:val="baseline"/>
        <w:rPr>
          <w:rFonts w:ascii="Arial" w:eastAsia="Arial" w:hAnsi="Arial"/>
          <w:color w:val="000000"/>
          <w:spacing w:val="-2"/>
          <w:sz w:val="21"/>
        </w:rPr>
      </w:pPr>
      <w:r>
        <w:rPr>
          <w:rFonts w:ascii="Arial" w:eastAsia="Arial" w:hAnsi="Arial"/>
          <w:color w:val="000000"/>
          <w:spacing w:val="-2"/>
          <w:sz w:val="21"/>
        </w:rPr>
        <w:t>Connection Site</w:t>
      </w:r>
    </w:p>
    <w:p w14:paraId="460D8857"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Connection Site Specification</w:t>
      </w:r>
    </w:p>
    <w:p w14:paraId="10344E38" w14:textId="77777777" w:rsidR="00A65E95" w:rsidRDefault="00BF272D">
      <w:pPr>
        <w:spacing w:line="221" w:lineRule="exact"/>
        <w:textAlignment w:val="baseline"/>
        <w:rPr>
          <w:rFonts w:ascii="Arial" w:eastAsia="Arial" w:hAnsi="Arial"/>
          <w:color w:val="000000"/>
          <w:spacing w:val="-3"/>
          <w:sz w:val="21"/>
        </w:rPr>
      </w:pPr>
      <w:r>
        <w:rPr>
          <w:rFonts w:ascii="Arial" w:eastAsia="Arial" w:hAnsi="Arial"/>
          <w:color w:val="000000"/>
          <w:spacing w:val="-3"/>
          <w:sz w:val="21"/>
        </w:rPr>
        <w:t>National Electricity Transmission System (NETS)</w:t>
      </w:r>
    </w:p>
    <w:p w14:paraId="41A9814D"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Interim Operational Notification</w:t>
      </w:r>
    </w:p>
    <w:p w14:paraId="1ED24157"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NGET</w:t>
      </w:r>
    </w:p>
    <w:p w14:paraId="03215C55" w14:textId="77777777" w:rsidR="00A65E95" w:rsidRDefault="00BF272D">
      <w:pPr>
        <w:spacing w:line="225" w:lineRule="exact"/>
        <w:textAlignment w:val="baseline"/>
        <w:rPr>
          <w:rFonts w:ascii="Arial" w:eastAsia="Arial" w:hAnsi="Arial"/>
          <w:color w:val="000000"/>
          <w:spacing w:val="-4"/>
          <w:sz w:val="21"/>
        </w:rPr>
      </w:pPr>
      <w:r>
        <w:rPr>
          <w:rFonts w:ascii="Arial" w:eastAsia="Arial" w:hAnsi="Arial"/>
          <w:color w:val="000000"/>
          <w:spacing w:val="-4"/>
          <w:sz w:val="21"/>
        </w:rPr>
        <w:t>NGESO</w:t>
      </w:r>
    </w:p>
    <w:p w14:paraId="31DFE56C" w14:textId="77777777" w:rsidR="00A65E95" w:rsidRDefault="00BF272D">
      <w:pPr>
        <w:spacing w:before="10" w:line="230" w:lineRule="exact"/>
        <w:textAlignment w:val="baseline"/>
        <w:rPr>
          <w:rFonts w:ascii="Arial" w:eastAsia="Arial" w:hAnsi="Arial"/>
          <w:color w:val="000000"/>
          <w:spacing w:val="-5"/>
          <w:sz w:val="21"/>
        </w:rPr>
      </w:pPr>
      <w:r>
        <w:rPr>
          <w:rFonts w:ascii="Arial" w:eastAsia="Arial" w:hAnsi="Arial"/>
          <w:color w:val="000000"/>
          <w:spacing w:val="-5"/>
          <w:sz w:val="21"/>
        </w:rPr>
        <w:t>Other Codes</w:t>
      </w:r>
    </w:p>
    <w:p w14:paraId="75713115"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Party</w:t>
      </w:r>
    </w:p>
    <w:p w14:paraId="1274E319" w14:textId="77777777" w:rsidR="00A65E95" w:rsidRDefault="00BF272D">
      <w:pPr>
        <w:spacing w:line="221" w:lineRule="exact"/>
        <w:textAlignment w:val="baseline"/>
        <w:rPr>
          <w:rFonts w:ascii="Arial" w:eastAsia="Arial" w:hAnsi="Arial"/>
          <w:color w:val="000000"/>
          <w:spacing w:val="-2"/>
          <w:sz w:val="21"/>
        </w:rPr>
      </w:pPr>
      <w:r>
        <w:rPr>
          <w:rFonts w:ascii="Arial" w:eastAsia="Arial" w:hAnsi="Arial"/>
          <w:color w:val="000000"/>
          <w:spacing w:val="-2"/>
          <w:sz w:val="21"/>
        </w:rPr>
        <w:t>Plant</w:t>
      </w:r>
    </w:p>
    <w:p w14:paraId="29390249" w14:textId="77777777" w:rsidR="00A65E95" w:rsidRDefault="00BF272D">
      <w:pPr>
        <w:spacing w:before="10" w:line="230" w:lineRule="exact"/>
        <w:textAlignment w:val="baseline"/>
        <w:rPr>
          <w:rFonts w:ascii="Arial" w:eastAsia="Arial" w:hAnsi="Arial"/>
          <w:color w:val="000000"/>
          <w:spacing w:val="-3"/>
          <w:sz w:val="21"/>
        </w:rPr>
      </w:pPr>
      <w:r>
        <w:rPr>
          <w:rFonts w:ascii="Arial" w:eastAsia="Arial" w:hAnsi="Arial"/>
          <w:color w:val="000000"/>
          <w:spacing w:val="-3"/>
          <w:sz w:val="21"/>
        </w:rPr>
        <w:t>Power Station</w:t>
      </w:r>
    </w:p>
    <w:p w14:paraId="0B1979F2" w14:textId="77777777" w:rsidR="00A65E95" w:rsidRDefault="00BF272D">
      <w:pPr>
        <w:spacing w:line="225" w:lineRule="exact"/>
        <w:textAlignment w:val="baseline"/>
        <w:rPr>
          <w:rFonts w:ascii="Arial" w:eastAsia="Arial" w:hAnsi="Arial"/>
          <w:color w:val="000000"/>
          <w:spacing w:val="-3"/>
          <w:sz w:val="21"/>
        </w:rPr>
      </w:pPr>
      <w:r>
        <w:rPr>
          <w:rFonts w:ascii="Arial" w:eastAsia="Arial" w:hAnsi="Arial"/>
          <w:color w:val="000000"/>
          <w:spacing w:val="-3"/>
          <w:sz w:val="21"/>
        </w:rPr>
        <w:t>Safety Rules</w:t>
      </w:r>
    </w:p>
    <w:p w14:paraId="6B680111" w14:textId="77777777" w:rsidR="00A65E95" w:rsidRDefault="00BF272D">
      <w:pPr>
        <w:spacing w:line="226" w:lineRule="exact"/>
        <w:textAlignment w:val="baseline"/>
        <w:rPr>
          <w:rFonts w:ascii="Arial" w:eastAsia="Arial" w:hAnsi="Arial"/>
          <w:color w:val="000000"/>
          <w:spacing w:val="-3"/>
          <w:sz w:val="21"/>
        </w:rPr>
      </w:pPr>
      <w:r>
        <w:rPr>
          <w:rFonts w:ascii="Arial" w:eastAsia="Arial" w:hAnsi="Arial"/>
          <w:color w:val="000000"/>
          <w:spacing w:val="-3"/>
          <w:sz w:val="21"/>
        </w:rPr>
        <w:t>Site Responsibility Schedule (SRS)</w:t>
      </w:r>
    </w:p>
    <w:p w14:paraId="0FFDE64F"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TO Construction Agreement</w:t>
      </w:r>
    </w:p>
    <w:p w14:paraId="1A79255D" w14:textId="77777777" w:rsidR="00A65E95" w:rsidRDefault="00BF272D">
      <w:pPr>
        <w:spacing w:line="226" w:lineRule="exact"/>
        <w:textAlignment w:val="baseline"/>
        <w:rPr>
          <w:rFonts w:ascii="Arial" w:eastAsia="Arial" w:hAnsi="Arial"/>
          <w:color w:val="000000"/>
          <w:spacing w:val="-2"/>
          <w:sz w:val="21"/>
        </w:rPr>
      </w:pPr>
      <w:r>
        <w:rPr>
          <w:rFonts w:ascii="Arial" w:eastAsia="Arial" w:hAnsi="Arial"/>
          <w:color w:val="000000"/>
          <w:spacing w:val="-2"/>
          <w:sz w:val="21"/>
        </w:rPr>
        <w:t>Transmission System</w:t>
      </w:r>
    </w:p>
    <w:p w14:paraId="349B3142"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User</w:t>
      </w:r>
    </w:p>
    <w:p w14:paraId="40BD8DF6" w14:textId="77777777" w:rsidR="00A65E95" w:rsidRDefault="00BF272D">
      <w:pPr>
        <w:spacing w:before="206" w:line="236" w:lineRule="exact"/>
        <w:ind w:right="4464"/>
        <w:textAlignment w:val="baseline"/>
        <w:rPr>
          <w:rFonts w:ascii="Arial" w:eastAsia="Arial" w:hAnsi="Arial"/>
          <w:b/>
          <w:color w:val="000000"/>
          <w:spacing w:val="-6"/>
          <w:sz w:val="21"/>
        </w:rPr>
      </w:pPr>
      <w:r>
        <w:rPr>
          <w:rFonts w:ascii="Arial" w:eastAsia="Arial" w:hAnsi="Arial"/>
          <w:b/>
          <w:color w:val="000000"/>
          <w:spacing w:val="-6"/>
          <w:sz w:val="21"/>
        </w:rPr>
        <w:t xml:space="preserve">CUSC definitions used: </w:t>
      </w:r>
      <w:r>
        <w:rPr>
          <w:rFonts w:ascii="Arial" w:eastAsia="Arial" w:hAnsi="Arial"/>
          <w:color w:val="000000"/>
          <w:spacing w:val="-6"/>
          <w:sz w:val="21"/>
        </w:rPr>
        <w:t>Bilateral Agreement</w:t>
      </w:r>
    </w:p>
    <w:p w14:paraId="42FC002B" w14:textId="77777777" w:rsidR="00A65E95" w:rsidRDefault="00BF272D">
      <w:pPr>
        <w:spacing w:line="223" w:lineRule="exact"/>
        <w:textAlignment w:val="baseline"/>
        <w:rPr>
          <w:rFonts w:ascii="Arial" w:eastAsia="Arial" w:hAnsi="Arial"/>
          <w:color w:val="000000"/>
          <w:spacing w:val="-2"/>
          <w:sz w:val="21"/>
        </w:rPr>
      </w:pPr>
      <w:r>
        <w:rPr>
          <w:rFonts w:ascii="Arial" w:eastAsia="Arial" w:hAnsi="Arial"/>
          <w:color w:val="000000"/>
          <w:spacing w:val="-2"/>
          <w:sz w:val="21"/>
        </w:rPr>
        <w:t>Bilateral Connection Agreement</w:t>
      </w:r>
    </w:p>
    <w:p w14:paraId="589F3761" w14:textId="77777777" w:rsidR="00A65E95" w:rsidRDefault="00BF272D">
      <w:pPr>
        <w:spacing w:line="238" w:lineRule="exact"/>
        <w:ind w:right="4464"/>
        <w:textAlignment w:val="baseline"/>
        <w:rPr>
          <w:rFonts w:ascii="Arial" w:eastAsia="Arial" w:hAnsi="Arial"/>
          <w:color w:val="000000"/>
          <w:spacing w:val="-3"/>
          <w:sz w:val="21"/>
        </w:rPr>
      </w:pPr>
      <w:r>
        <w:rPr>
          <w:rFonts w:ascii="Arial" w:eastAsia="Arial" w:hAnsi="Arial"/>
          <w:color w:val="000000"/>
          <w:spacing w:val="-3"/>
          <w:sz w:val="21"/>
        </w:rPr>
        <w:t>Construction Agreement Operational Notification</w:t>
      </w:r>
    </w:p>
    <w:p w14:paraId="6F1C6232" w14:textId="77777777" w:rsidR="00A65E95" w:rsidRDefault="00BF272D">
      <w:pPr>
        <w:spacing w:before="219" w:line="238" w:lineRule="exact"/>
        <w:textAlignment w:val="baseline"/>
        <w:rPr>
          <w:rFonts w:ascii="Arial" w:eastAsia="Arial" w:hAnsi="Arial"/>
          <w:b/>
          <w:color w:val="000000"/>
          <w:spacing w:val="-4"/>
          <w:sz w:val="21"/>
        </w:rPr>
      </w:pPr>
      <w:r>
        <w:rPr>
          <w:rFonts w:ascii="Arial" w:eastAsia="Arial" w:hAnsi="Arial"/>
          <w:b/>
          <w:color w:val="000000"/>
          <w:spacing w:val="-4"/>
          <w:sz w:val="21"/>
        </w:rPr>
        <w:t>Grid Code definitions used:</w:t>
      </w:r>
    </w:p>
    <w:p w14:paraId="2EF00FD3" w14:textId="77777777" w:rsidR="00A65E95" w:rsidRDefault="00BF272D">
      <w:pPr>
        <w:spacing w:before="5" w:line="225" w:lineRule="exact"/>
        <w:ind w:right="4896"/>
        <w:textAlignment w:val="baseline"/>
        <w:rPr>
          <w:rFonts w:ascii="Arial" w:eastAsia="Arial" w:hAnsi="Arial"/>
          <w:color w:val="000000"/>
          <w:spacing w:val="-5"/>
          <w:sz w:val="21"/>
        </w:rPr>
      </w:pPr>
      <w:r>
        <w:rPr>
          <w:rFonts w:ascii="Arial" w:eastAsia="Arial" w:hAnsi="Arial"/>
          <w:color w:val="000000"/>
          <w:spacing w:val="-5"/>
          <w:sz w:val="21"/>
        </w:rPr>
        <w:t>Operation Diagrams Transmission Site</w:t>
      </w:r>
    </w:p>
    <w:p w14:paraId="4A9BEEA3" w14:textId="77777777" w:rsidR="00A65E95" w:rsidRDefault="00BF272D">
      <w:pPr>
        <w:spacing w:before="10" w:line="230" w:lineRule="exact"/>
        <w:textAlignment w:val="baseline"/>
        <w:rPr>
          <w:rFonts w:ascii="Arial" w:eastAsia="Arial" w:hAnsi="Arial"/>
          <w:color w:val="000000"/>
          <w:spacing w:val="-2"/>
          <w:sz w:val="21"/>
        </w:rPr>
      </w:pPr>
      <w:r>
        <w:rPr>
          <w:rFonts w:ascii="Arial" w:eastAsia="Arial" w:hAnsi="Arial"/>
          <w:color w:val="000000"/>
          <w:spacing w:val="-2"/>
          <w:sz w:val="21"/>
        </w:rPr>
        <w:t>Statement of Readiness</w:t>
      </w:r>
    </w:p>
    <w:p w14:paraId="5B1ECD03" w14:textId="77777777" w:rsidR="00A65E95" w:rsidRDefault="00BF272D">
      <w:pPr>
        <w:spacing w:before="205" w:line="238" w:lineRule="exact"/>
        <w:textAlignment w:val="baseline"/>
        <w:rPr>
          <w:rFonts w:ascii="Arial" w:eastAsia="Arial" w:hAnsi="Arial"/>
          <w:b/>
          <w:color w:val="000000"/>
          <w:spacing w:val="-4"/>
          <w:sz w:val="21"/>
        </w:rPr>
      </w:pPr>
      <w:r>
        <w:rPr>
          <w:rFonts w:ascii="Arial" w:eastAsia="Arial" w:hAnsi="Arial"/>
          <w:b/>
          <w:color w:val="000000"/>
          <w:spacing w:val="-4"/>
          <w:sz w:val="21"/>
        </w:rPr>
        <w:t>Definition used from other STCPs:</w:t>
      </w:r>
    </w:p>
    <w:p w14:paraId="47ABD836" w14:textId="77777777" w:rsidR="00A65E95" w:rsidRDefault="00BF272D">
      <w:pPr>
        <w:tabs>
          <w:tab w:val="left" w:pos="2880"/>
        </w:tabs>
        <w:spacing w:before="239" w:line="230" w:lineRule="exact"/>
        <w:textAlignment w:val="baseline"/>
        <w:rPr>
          <w:rFonts w:ascii="Arial" w:eastAsia="Arial" w:hAnsi="Arial"/>
          <w:color w:val="000000"/>
          <w:spacing w:val="-5"/>
          <w:sz w:val="21"/>
        </w:rPr>
      </w:pPr>
      <w:r>
        <w:rPr>
          <w:rFonts w:ascii="Arial" w:eastAsia="Arial" w:hAnsi="Arial"/>
          <w:color w:val="000000"/>
          <w:spacing w:val="-5"/>
          <w:sz w:val="21"/>
        </w:rPr>
        <w:t>Affected TO</w:t>
      </w:r>
      <w:r>
        <w:rPr>
          <w:rFonts w:ascii="Arial" w:eastAsia="Arial" w:hAnsi="Arial"/>
          <w:color w:val="000000"/>
          <w:spacing w:val="-5"/>
          <w:sz w:val="21"/>
        </w:rPr>
        <w:tab/>
        <w:t>As defined in STCP 18-1: Connection and</w:t>
      </w:r>
    </w:p>
    <w:p w14:paraId="26926D94" w14:textId="77777777" w:rsidR="00A65E95" w:rsidRDefault="00BF272D">
      <w:pPr>
        <w:spacing w:before="10" w:line="230"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p w14:paraId="5A829810" w14:textId="77777777" w:rsidR="00A65E95" w:rsidRDefault="00BF272D">
      <w:pPr>
        <w:tabs>
          <w:tab w:val="left" w:pos="2880"/>
        </w:tabs>
        <w:spacing w:line="226" w:lineRule="exact"/>
        <w:textAlignment w:val="baseline"/>
        <w:rPr>
          <w:rFonts w:ascii="Arial" w:eastAsia="Arial" w:hAnsi="Arial"/>
          <w:color w:val="000000"/>
          <w:spacing w:val="-5"/>
          <w:sz w:val="21"/>
        </w:rPr>
      </w:pPr>
      <w:r>
        <w:rPr>
          <w:rFonts w:ascii="Arial" w:eastAsia="Arial" w:hAnsi="Arial"/>
          <w:color w:val="000000"/>
          <w:spacing w:val="-5"/>
          <w:sz w:val="21"/>
        </w:rPr>
        <w:t>Host TO</w:t>
      </w:r>
      <w:r>
        <w:rPr>
          <w:rFonts w:ascii="Arial" w:eastAsia="Arial" w:hAnsi="Arial"/>
          <w:color w:val="000000"/>
          <w:spacing w:val="-5"/>
          <w:sz w:val="21"/>
        </w:rPr>
        <w:tab/>
        <w:t>As defined in STCP 18-1: Connection and</w:t>
      </w:r>
    </w:p>
    <w:p w14:paraId="5F107AB9" w14:textId="77777777" w:rsidR="00A65E95" w:rsidRDefault="00BF272D">
      <w:pPr>
        <w:spacing w:line="221" w:lineRule="exact"/>
        <w:ind w:left="2952"/>
        <w:textAlignment w:val="baseline"/>
        <w:rPr>
          <w:rFonts w:ascii="Arial" w:eastAsia="Arial" w:hAnsi="Arial"/>
          <w:color w:val="000000"/>
          <w:spacing w:val="-2"/>
          <w:sz w:val="21"/>
        </w:rPr>
      </w:pPr>
      <w:r>
        <w:rPr>
          <w:rFonts w:ascii="Arial" w:eastAsia="Arial" w:hAnsi="Arial"/>
          <w:color w:val="000000"/>
          <w:spacing w:val="-2"/>
          <w:sz w:val="21"/>
        </w:rPr>
        <w:t>Modification Application</w:t>
      </w:r>
    </w:p>
    <w:sectPr w:rsidR="00A65E95">
      <w:pgSz w:w="11904" w:h="16834"/>
      <w:pgMar w:top="680" w:right="3783" w:bottom="678" w:left="1421"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ntTable0.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w:font w:name="Arial">
    <w:charset w:val="00"/>
    <w:pitch w:val="variable"/>
    <w:family w:val="swiss"/>
    <w:panose1 w:val="02020603050405020304"/>
  </w:font>
  <w:font w:name="Symbol">
    <w:pitch w:val="default"/>
    <w:family w:val="auto"/>
  </w:font>
  <w:font w:name="Wingdings">
    <w:pitch w:val="default"/>
    <w:family w:val="auto"/>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A2012C"/>
    <w:multiLevelType w:val="multilevel"/>
    <w:tmpl w:val="6886778A"/>
    <w:lvl w:ilvl="0">
      <w:start w:val="1"/>
      <w:numFmt w:val="bullet"/>
      <w:lvlText w:val="·"/>
      <w:lvlJc w:val="left"/>
      <w:pPr>
        <w:tabs>
          <w:tab w:val="left" w:pos="360"/>
        </w:tabs>
        <w:ind w:left="720"/>
      </w:pPr>
      <w:rPr>
        <w:rFonts w:ascii="Symbol" w:eastAsia="Symbol" w:hAnsi="Symbol"/>
        <w:strike w:val="0"/>
        <w:color w:val="000000"/>
        <w:spacing w:val="-6"/>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4A850B4"/>
    <w:multiLevelType w:val="multilevel"/>
    <w:tmpl w:val="7A00BC04"/>
    <w:lvl w:ilvl="0">
      <w:start w:val="1"/>
      <w:numFmt w:val="bullet"/>
      <w:lvlText w:val="·"/>
      <w:lvlJc w:val="left"/>
      <w:pPr>
        <w:tabs>
          <w:tab w:val="left" w:pos="576"/>
        </w:tabs>
        <w:ind w:left="720"/>
      </w:pPr>
      <w:rPr>
        <w:rFonts w:ascii="Symbol" w:eastAsia="Symbol" w:hAnsi="Symbol"/>
        <w:strike w:val="0"/>
        <w:color w:val="000000"/>
        <w:spacing w:val="0"/>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4BA06FA7"/>
    <w:multiLevelType w:val="multilevel"/>
    <w:tmpl w:val="31C47264"/>
    <w:lvl w:ilvl="0">
      <w:start w:val="1"/>
      <w:numFmt w:val="lowerRoman"/>
      <w:lvlText w:val="(%1)"/>
      <w:lvlJc w:val="left"/>
      <w:pPr>
        <w:tabs>
          <w:tab w:val="left" w:pos="720"/>
        </w:tabs>
        <w:ind w:left="720"/>
      </w:pPr>
      <w:rPr>
        <w:rFonts w:ascii="Arial" w:eastAsia="Arial" w:hAnsi="Arial"/>
        <w:strike w:val="0"/>
        <w:color w:val="000000"/>
        <w:spacing w:val="-3"/>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740E14F9"/>
    <w:multiLevelType w:val="multilevel"/>
    <w:tmpl w:val="74D0BD06"/>
    <w:lvl w:ilvl="0">
      <w:start w:val="1"/>
      <w:numFmt w:val="bullet"/>
      <w:lvlText w:val="§"/>
      <w:lvlJc w:val="left"/>
      <w:pPr>
        <w:tabs>
          <w:tab w:val="left" w:pos="360"/>
        </w:tabs>
        <w:ind w:left="720"/>
      </w:pPr>
      <w:rPr>
        <w:rFonts w:ascii="Wingdings" w:eastAsia="Wingdings" w:hAnsi="Wingdings"/>
        <w:strike w:val="0"/>
        <w:color w:val="000000"/>
        <w:spacing w:val="-4"/>
        <w:w w:val="100"/>
        <w:sz w:val="21"/>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trackRevisions/>
  <w:defaultTabStop w:val="720"/>
  <w:characterSpacingControl w:val="doNotCompress"/>
  <w:compat>
    <w:doNotUseHTMLParagraphAutoSpacing/>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5E95"/>
    <w:rsid w:val="002456B8"/>
    <w:rsid w:val="00A65E95"/>
    <w:rsid w:val="00BF272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F0E77E"/>
  <w15:docId w15:val="{251A1C02-BFC4-4356-BA2B-9632CD0D1C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PMingLiU" w:hAnsi="Times New Roman" w:cs="Times New Roman"/>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nationalgrideso.com/codes/system-operator-transmission-owner-code?code-documents" TargetMode="External"/><Relationship Id="rId13" Type="http://schemas.microsoft.com/office/2011/relationships/people" Target="peop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drId2" Type="http://schemas.openxmlformats.org/wordprocessingml/2006/fontTable" Target="fontTable0.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nationalgrid.com" TargetMode="External"/><Relationship Id="rId5" Type="http://schemas.openxmlformats.org/officeDocument/2006/relationships/styles" Target="styles.xml"/><Relationship Id="rId10" Type="http://schemas.openxmlformats.org/officeDocument/2006/relationships/hyperlink" Target="http://nationalgrid.com" TargetMode="External"/><Relationship Id="rId4" Type="http://schemas.openxmlformats.org/officeDocument/2006/relationships/numbering" Target="numbering.xml"/><Relationship Id="rId9" Type="http://schemas.openxmlformats.org/officeDocument/2006/relationships/hyperlink" Target="http://nationalgrid.com"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DBC1D19-8437-4982-93EC-AE1E46B4CC30}">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C2EC9940-EE17-436F-A825-0067787320CF}">
  <ds:schemaRefs>
    <ds:schemaRef ds:uri="http://schemas.microsoft.com/sharepoint/v3/contenttype/forms"/>
  </ds:schemaRefs>
</ds:datastoreItem>
</file>

<file path=customXml/itemProps3.xml><?xml version="1.0" encoding="utf-8"?>
<ds:datastoreItem xmlns:ds="http://schemas.openxmlformats.org/officeDocument/2006/customXml" ds:itemID="{F17E80A4-29BC-4B4D-8118-52A2EC2F05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27</Pages>
  <Words>7325</Words>
  <Characters>41755</Characters>
  <Application>Microsoft Office Word</Application>
  <DocSecurity>0</DocSecurity>
  <Lines>347</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Walker (ESO), Lurrentia</dc:creator>
  <cp:lastModifiedBy>Akhtar (ESO), Shazia</cp:lastModifiedBy>
  <cp:revision>3</cp:revision>
  <dcterms:created xsi:type="dcterms:W3CDTF">2021-06-17T19:01:00Z</dcterms:created>
  <dcterms:modified xsi:type="dcterms:W3CDTF">2022-03-13T14:51:00Z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ies>
</file>